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359" w14:textId="77777777" w:rsidR="00644A95" w:rsidRPr="004F2812" w:rsidRDefault="00644A95" w:rsidP="00F215B4">
      <w:pPr>
        <w:pStyle w:val="Heading1"/>
        <w:numPr>
          <w:ilvl w:val="0"/>
          <w:numId w:val="0"/>
        </w:numPr>
        <w:tabs>
          <w:tab w:val="left" w:pos="3262"/>
        </w:tabs>
        <w:ind w:left="720"/>
        <w:jc w:val="center"/>
        <w:rPr>
          <w:b/>
        </w:rPr>
      </w:pPr>
      <w:r w:rsidRPr="004F2812">
        <w:rPr>
          <w:b/>
        </w:rPr>
        <w:t>SCHEDULE NINE</w:t>
      </w:r>
    </w:p>
    <w:p w14:paraId="760B8029" w14:textId="77777777" w:rsidR="00644A95" w:rsidRPr="004F2812" w:rsidRDefault="00644A95">
      <w:pPr>
        <w:pStyle w:val="Heading1"/>
        <w:numPr>
          <w:ilvl w:val="0"/>
          <w:numId w:val="0"/>
        </w:numPr>
        <w:spacing w:after="120"/>
        <w:ind w:left="720"/>
        <w:jc w:val="center"/>
        <w:rPr>
          <w:b/>
        </w:rPr>
      </w:pPr>
    </w:p>
    <w:p w14:paraId="32409523" w14:textId="77777777" w:rsidR="00644A95" w:rsidRPr="004F2812" w:rsidRDefault="00644A95">
      <w:pPr>
        <w:pStyle w:val="Heading1"/>
        <w:numPr>
          <w:ilvl w:val="0"/>
          <w:numId w:val="0"/>
        </w:numPr>
        <w:ind w:left="720"/>
        <w:jc w:val="center"/>
        <w:rPr>
          <w:b/>
        </w:rPr>
      </w:pPr>
      <w:r w:rsidRPr="004F2812">
        <w:rPr>
          <w:b/>
        </w:rPr>
        <w:t xml:space="preserve">TO CONSTRUCTION TERMS </w:t>
      </w:r>
    </w:p>
    <w:p w14:paraId="72A63D73" w14:textId="77777777" w:rsidR="00644A95" w:rsidRPr="004F2812" w:rsidRDefault="00644A95">
      <w:pPr>
        <w:pStyle w:val="Heading1"/>
        <w:numPr>
          <w:ilvl w:val="0"/>
          <w:numId w:val="0"/>
        </w:numPr>
        <w:ind w:left="720"/>
        <w:jc w:val="center"/>
        <w:rPr>
          <w:b/>
        </w:rPr>
      </w:pPr>
    </w:p>
    <w:p w14:paraId="6E904788" w14:textId="22E25183" w:rsidR="00644A95" w:rsidRPr="004F2812" w:rsidRDefault="00644A95">
      <w:pPr>
        <w:pStyle w:val="Heading1"/>
        <w:numPr>
          <w:ilvl w:val="0"/>
          <w:numId w:val="0"/>
        </w:numPr>
        <w:ind w:left="709" w:hanging="709"/>
        <w:rPr>
          <w:b/>
        </w:rPr>
      </w:pPr>
      <w:r w:rsidRPr="004F2812">
        <w:rPr>
          <w:b/>
        </w:rPr>
        <w:t>A.</w:t>
      </w:r>
      <w:r w:rsidRPr="004F2812">
        <w:rPr>
          <w:b/>
        </w:rPr>
        <w:tab/>
        <w:t xml:space="preserve">PRO FORMA TERMS FOR TO CONSTRUCTION AGREEMENT BETWEEN </w:t>
      </w:r>
      <w:r w:rsidR="009A5103">
        <w:rPr>
          <w:b/>
        </w:rPr>
        <w:t>THE COMPANY</w:t>
      </w:r>
      <w:r w:rsidRPr="004F2812">
        <w:rPr>
          <w:b/>
        </w:rPr>
        <w:t xml:space="preserve"> AND A TRANSMISSION OWNER UNDERTAKING WORKS WHICH INCLUDE WORKS AT A RELEVANT CONNECTION SITE</w:t>
      </w:r>
      <w:r w:rsidR="005947FE" w:rsidRPr="004F2812">
        <w:rPr>
          <w:b/>
        </w:rPr>
        <w:t xml:space="preserve"> (OR IN THE CASE OF OTSDUW BUILD AT A TRANSMISSION INTERFACE SITE).</w:t>
      </w:r>
    </w:p>
    <w:p w14:paraId="301515D5" w14:textId="77777777" w:rsidR="00644A95" w:rsidRPr="004F2812" w:rsidRDefault="00644A95">
      <w:pPr>
        <w:pStyle w:val="Heading1"/>
        <w:numPr>
          <w:ilvl w:val="0"/>
          <w:numId w:val="0"/>
        </w:numPr>
        <w:ind w:left="1440" w:hanging="720"/>
        <w:rPr>
          <w:b/>
        </w:rPr>
      </w:pPr>
    </w:p>
    <w:p w14:paraId="33F355BC"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192CE078"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9AC26E5" w14:textId="77777777" w:rsidR="00644A95" w:rsidRPr="004F2812" w:rsidRDefault="00644A95">
      <w:r w:rsidRPr="004F2812">
        <w:t>1.2</w:t>
      </w:r>
      <w:r w:rsidRPr="004F2812">
        <w:tab/>
        <w:t xml:space="preserve">For the purposes of this TO Construction Agreement, </w:t>
      </w:r>
    </w:p>
    <w:p w14:paraId="0C5D0E17"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68F2353C" w14:textId="77777777" w:rsidR="00644A95" w:rsidRPr="004F2812" w:rsidRDefault="00644A95">
      <w:pPr>
        <w:ind w:left="720" w:firstLine="720"/>
      </w:pPr>
      <w:r w:rsidRPr="004F2812">
        <w:t>(a)</w:t>
      </w:r>
      <w:r w:rsidRPr="004F2812">
        <w:tab/>
        <w:t xml:space="preserve">all such planning and other statutory consents; and </w:t>
      </w:r>
    </w:p>
    <w:p w14:paraId="2EF1376F" w14:textId="77777777" w:rsidR="00644A95" w:rsidRPr="004F2812" w:rsidRDefault="00644A95">
      <w:pPr>
        <w:ind w:left="2160" w:hanging="720"/>
      </w:pPr>
      <w:r w:rsidRPr="004F2812">
        <w:t>(b)</w:t>
      </w:r>
      <w:r w:rsidRPr="004F2812">
        <w:tab/>
        <w:t>all wayleaves, easements, rights over or interests in land or any other consent; or</w:t>
      </w:r>
    </w:p>
    <w:p w14:paraId="76E861BB" w14:textId="77777777" w:rsidR="00644A95" w:rsidRPr="004F2812" w:rsidRDefault="00644A95">
      <w:pPr>
        <w:ind w:left="2160" w:hanging="720"/>
      </w:pPr>
      <w:r w:rsidRPr="004F2812">
        <w:t>(c)</w:t>
      </w:r>
      <w:r w:rsidRPr="004F2812">
        <w:tab/>
        <w:t xml:space="preserve">permission of any kind as shall be necessary for the construction of the Works or Planned Works and for commencement and carrying on of any activity proposed to be undertaken at or from such Transmission Construction Works when </w:t>
      </w:r>
      <w:proofErr w:type="gramStart"/>
      <w:r w:rsidRPr="004F2812">
        <w:t>completed;</w:t>
      </w:r>
      <w:proofErr w:type="gramEnd"/>
    </w:p>
    <w:p w14:paraId="4BFA3CEB"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r>
      <w:r w:rsidR="005947FE" w:rsidRPr="004F2812">
        <w:t>The Relevant Connection Site (or in the case of OTSDUW Build, prospective Transmission Interface Site) and Works to which this TO Construction Agreement applies shall be as set out in the relevant Appendices to this TO Construction Agreement.</w:t>
      </w:r>
    </w:p>
    <w:p w14:paraId="59FFD21F"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462CC56E" w14:textId="77777777" w:rsidR="00644A95" w:rsidRPr="004F2812" w:rsidRDefault="00644A95">
      <w:pPr>
        <w:pStyle w:val="Heading2"/>
        <w:numPr>
          <w:ilvl w:val="0"/>
          <w:numId w:val="0"/>
        </w:numPr>
        <w:tabs>
          <w:tab w:val="clear" w:pos="720"/>
        </w:tabs>
        <w:ind w:left="720" w:hanging="720"/>
        <w:rPr>
          <w:i/>
        </w:rPr>
      </w:pPr>
      <w:r w:rsidRPr="004F2812">
        <w:t>2.1</w:t>
      </w:r>
      <w:r w:rsidRPr="004F2812">
        <w:tab/>
        <w:t xml:space="preserve">Forthwith following the Effective Date, the Transmission Owner and the User shall agree the Safety Rules and Local Safety Instructions to apply during the TO Construction Programme and TO Commissioning Programme.  Failing agreement within three months of the Effective Date, the matter shall be referred to the Independent Engineer for determination in accordance with paragraph 5 of this TO Construction Agreement. </w:t>
      </w:r>
    </w:p>
    <w:p w14:paraId="3E9EE274" w14:textId="5F5DD35F" w:rsidR="00644A95" w:rsidRPr="004F2812" w:rsidRDefault="00644A95">
      <w:pPr>
        <w:pStyle w:val="Heading2"/>
        <w:numPr>
          <w:ilvl w:val="0"/>
          <w:numId w:val="0"/>
        </w:numPr>
        <w:tabs>
          <w:tab w:val="clear" w:pos="720"/>
        </w:tabs>
        <w:ind w:left="720" w:hanging="720"/>
        <w:rPr>
          <w:i/>
        </w:rPr>
      </w:pPr>
      <w:r w:rsidRPr="004F2812">
        <w:lastRenderedPageBreak/>
        <w:t>2.2</w:t>
      </w:r>
      <w:r w:rsidRPr="004F2812">
        <w:tab/>
      </w:r>
      <w:r w:rsidR="005947FE" w:rsidRPr="004F2812">
        <w:t xml:space="preserve">In relation to a Relevant Connection Site (or in the case of OTSDUW Build, prospective Transmission Interface Site), the Transmission Owner shall, and </w:t>
      </w:r>
      <w:r w:rsidR="009A5103">
        <w:t>The Company</w:t>
      </w:r>
      <w:r w:rsidR="005947FE" w:rsidRPr="004F2812">
        <w:t xml:space="preserve"> shall procure that the User shall, ensure that each other is supplied with a copy of the Safety Rules current from time to time, including any site-specific Safety Rules, and also a copy of the Local Safety Instructions applicable at each Relevant Connection Site (or in the case of OTSDUW Build, prospective Transmission Interface Site) from time to time.</w:t>
      </w:r>
    </w:p>
    <w:p w14:paraId="70625FA5" w14:textId="5958CAFA" w:rsidR="00644A95" w:rsidRPr="004F2812" w:rsidRDefault="00644A95">
      <w:pPr>
        <w:pStyle w:val="Heading2"/>
        <w:numPr>
          <w:ilvl w:val="0"/>
          <w:numId w:val="0"/>
        </w:numPr>
        <w:tabs>
          <w:tab w:val="clear" w:pos="720"/>
        </w:tabs>
        <w:ind w:left="720" w:hanging="720"/>
      </w:pPr>
      <w:bookmarkStart w:id="0" w:name="_Ref64725023"/>
      <w:r w:rsidRPr="004F2812">
        <w:t>2.3</w:t>
      </w:r>
      <w:r w:rsidRPr="004F2812">
        <w:tab/>
        <w:t xml:space="preserve">Subject to paragraphs 2.4 and 2.6 forthwith following the Effective Date, the Transmission Owner shall use its best endeavours to obtain in relation to the Transmission Construction Works </w:t>
      </w:r>
      <w:r w:rsidR="00991E4F">
        <w:t xml:space="preserve"> </w:t>
      </w:r>
      <w:r w:rsidR="00991E4F" w:rsidRPr="0005050C">
        <w:rPr>
          <w:bCs/>
        </w:rPr>
        <w:t xml:space="preserve">(other than those which the </w:t>
      </w:r>
      <w:r w:rsidR="00991E4F" w:rsidRPr="00EB5B8A">
        <w:rPr>
          <w:bCs/>
        </w:rPr>
        <w:t>User</w:t>
      </w:r>
      <w:r w:rsidR="00991E4F" w:rsidRPr="0005050C">
        <w:rPr>
          <w:bCs/>
        </w:rPr>
        <w:t xml:space="preserve"> is to obtain)</w:t>
      </w:r>
      <w:r w:rsidR="00991E4F" w:rsidRPr="004F2812">
        <w:t xml:space="preserve"> and </w:t>
      </w:r>
      <w:r w:rsidR="00991E4F" w:rsidRPr="0061639B">
        <w:t>NGESO</w:t>
      </w:r>
      <w:r w:rsidR="00991E4F" w:rsidRPr="004F2812">
        <w:t xml:space="preserve"> shall use its best endeavours to procure that the User obtains in relation to the User Works</w:t>
      </w:r>
      <w:r w:rsidR="00991E4F">
        <w:t xml:space="preserve"> </w:t>
      </w:r>
      <w:r w:rsidR="00991E4F" w:rsidRPr="0005050C">
        <w:t xml:space="preserve">(and </w:t>
      </w:r>
      <w:r w:rsidR="00991E4F">
        <w:t>any relevant</w:t>
      </w:r>
      <w:r w:rsidR="00991E4F" w:rsidRPr="008F5018">
        <w:t xml:space="preserve"> </w:t>
      </w:r>
      <w:r w:rsidR="00991E4F">
        <w:t xml:space="preserve">Transmission </w:t>
      </w:r>
      <w:r w:rsidR="00991E4F" w:rsidRPr="00EB5B8A">
        <w:rPr>
          <w:bCs/>
        </w:rPr>
        <w:t>Construction Works where</w:t>
      </w:r>
      <w:r w:rsidR="00991E4F" w:rsidRPr="0005050C">
        <w:t xml:space="preserve"> so </w:t>
      </w:r>
      <w:r w:rsidR="00991E4F">
        <w:t>agreed with the relevant Transmission Owne</w:t>
      </w:r>
      <w:r w:rsidR="00991E4F" w:rsidRPr="00B71E77">
        <w:t>r</w:t>
      </w:r>
      <w:r w:rsidR="00991E4F" w:rsidRPr="00CB4586">
        <w:t>)</w:t>
      </w:r>
      <w:r w:rsidR="00991E4F" w:rsidRPr="00B71E77">
        <w:t>,</w:t>
      </w:r>
      <w:r w:rsidR="00991E4F" w:rsidRPr="004F2812">
        <w:t xml:space="preserve"> all Consents</w:t>
      </w:r>
      <w:r w:rsidR="00D71546">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bookmarkEnd w:id="0"/>
    </w:p>
    <w:p w14:paraId="08FC1F2D" w14:textId="77777777" w:rsidR="00644A95" w:rsidRPr="004F2812" w:rsidRDefault="00644A95">
      <w:pPr>
        <w:pStyle w:val="Heading2"/>
        <w:numPr>
          <w:ilvl w:val="0"/>
          <w:numId w:val="0"/>
        </w:numPr>
        <w:tabs>
          <w:tab w:val="clear" w:pos="720"/>
        </w:tabs>
        <w:ind w:left="720" w:hanging="720"/>
      </w:pPr>
      <w:bookmarkStart w:id="1" w:name="_Ref58661077"/>
      <w:r w:rsidRPr="004F2812">
        <w:t>2.4</w:t>
      </w:r>
      <w:r w:rsidRPr="004F2812">
        <w:tab/>
        <w:t>The following additional provisions shall apply in respect of the Consents and Transmission Construction Works</w:t>
      </w:r>
      <w:bookmarkEnd w:id="1"/>
      <w:r w:rsidRPr="004F2812">
        <w:t>:</w:t>
      </w:r>
    </w:p>
    <w:p w14:paraId="4B44B9EB" w14:textId="571EE9C7" w:rsidR="00644A95" w:rsidRPr="004F2812" w:rsidRDefault="00644A95">
      <w:pPr>
        <w:pStyle w:val="Heading3"/>
        <w:numPr>
          <w:ilvl w:val="0"/>
          <w:numId w:val="0"/>
        </w:numPr>
        <w:tabs>
          <w:tab w:val="clear" w:pos="1584"/>
          <w:tab w:val="left" w:pos="1560"/>
        </w:tabs>
        <w:ind w:left="1440" w:hanging="731"/>
      </w:pPr>
      <w:r w:rsidRPr="004F2812">
        <w:t>2.4.1</w:t>
      </w:r>
      <w:r w:rsidRPr="004F2812">
        <w:tab/>
        <w:t>All dates specified in this TO Construction Agreement are subject to the Transmission Owner obtaining Consents for the Transmission Construction Works</w:t>
      </w:r>
      <w:r w:rsidR="00042922">
        <w:t xml:space="preserve"> (</w:t>
      </w:r>
      <w:r w:rsidR="00042922" w:rsidRPr="0005050C">
        <w:t>including</w:t>
      </w:r>
      <w:r w:rsidR="00042922">
        <w:t xml:space="preserve"> if relevant</w:t>
      </w:r>
      <w:r w:rsidR="00042922" w:rsidRPr="0005050C">
        <w:t xml:space="preserve"> those which the </w:t>
      </w:r>
      <w:r w:rsidR="00042922" w:rsidRPr="00EB5B8A">
        <w:rPr>
          <w:bCs/>
        </w:rPr>
        <w:t xml:space="preserve">User is to obtain on </w:t>
      </w:r>
      <w:r w:rsidR="00042922">
        <w:rPr>
          <w:bCs/>
        </w:rPr>
        <w:t>the relevant Transmission Owner’s</w:t>
      </w:r>
      <w:r w:rsidR="00042922" w:rsidRPr="0005050C">
        <w:t xml:space="preserve"> behalf)</w:t>
      </w:r>
      <w:r w:rsidR="00042922" w:rsidRPr="004F2812">
        <w:t xml:space="preserve"> </w:t>
      </w:r>
      <w:r w:rsidRPr="004F2812">
        <w:t>in a form acceptable to it and within the time required to carry out the Transmission Construction Works in accordance with the TO Construction Programme.</w:t>
      </w:r>
    </w:p>
    <w:p w14:paraId="269D4B88" w14:textId="77777777" w:rsidR="00644A95" w:rsidRPr="004F2812" w:rsidRDefault="00644A95">
      <w:pPr>
        <w:pStyle w:val="Heading3"/>
        <w:numPr>
          <w:ilvl w:val="0"/>
          <w:numId w:val="0"/>
        </w:numPr>
        <w:ind w:left="1440" w:hanging="731"/>
      </w:pPr>
      <w:r w:rsidRPr="004F2812">
        <w:t>2.4.2</w:t>
      </w:r>
      <w:r w:rsidRPr="004F2812">
        <w:tab/>
        <w:t>In the event of:</w:t>
      </w:r>
    </w:p>
    <w:p w14:paraId="7B676E1B"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49F7E982"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46C6090D"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365615FC" w14:textId="00B4A643"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2A5E40">
        <w:t xml:space="preserve"> </w:t>
      </w:r>
      <w:r w:rsidR="0087423B" w:rsidRPr="00637D24">
        <w:t xml:space="preserve">and all </w:t>
      </w:r>
      <w:r w:rsidR="0087423B">
        <w:t xml:space="preserve">charges and all </w:t>
      </w:r>
      <w:r w:rsidR="0087423B" w:rsidRPr="00637D24">
        <w:t xml:space="preserve">dates specified in this </w:t>
      </w:r>
      <w:r w:rsidR="0087423B">
        <w:t xml:space="preserve">TO </w:t>
      </w:r>
      <w:r w:rsidR="0087423B" w:rsidRPr="00EB5B8A">
        <w:rPr>
          <w:bCs/>
        </w:rPr>
        <w:t>Construction Agreement and the Construction Programme</w:t>
      </w:r>
      <w:r w:rsidR="0087423B" w:rsidRPr="004F2812">
        <w:t xml:space="preserve">.  </w:t>
      </w:r>
      <w:r w:rsidRPr="004F2812">
        <w:t xml:space="preserve">For the avoidance of doubt such </w:t>
      </w:r>
      <w:r w:rsidRPr="004F2812">
        <w:lastRenderedPageBreak/>
        <w:t xml:space="preserve">revisions shall be at the Transmission Owner's absolute discretion and the consent of </w:t>
      </w:r>
      <w:r w:rsidR="009A5103">
        <w:t>The Company</w:t>
      </w:r>
      <w:r w:rsidRPr="004F2812">
        <w:t xml:space="preserve"> is not required.</w:t>
      </w:r>
    </w:p>
    <w:p w14:paraId="1F962B5B" w14:textId="71F0B0CB" w:rsidR="00644A95" w:rsidRPr="004F2812" w:rsidRDefault="00644A95">
      <w:pPr>
        <w:pStyle w:val="Heading2"/>
        <w:numPr>
          <w:ilvl w:val="0"/>
          <w:numId w:val="0"/>
        </w:numPr>
        <w:tabs>
          <w:tab w:val="clear" w:pos="720"/>
        </w:tabs>
        <w:ind w:left="720" w:hanging="720"/>
      </w:pPr>
      <w:r w:rsidRPr="004F2812">
        <w:t>2.5</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2.3 or 2.4.</w:t>
      </w:r>
    </w:p>
    <w:p w14:paraId="5F0A0E7C" w14:textId="39BB573B" w:rsidR="00644A95" w:rsidRPr="004F2812" w:rsidRDefault="00644A95">
      <w:pPr>
        <w:pStyle w:val="Heading2"/>
        <w:numPr>
          <w:ilvl w:val="0"/>
          <w:numId w:val="0"/>
        </w:numPr>
        <w:tabs>
          <w:tab w:val="clear" w:pos="720"/>
        </w:tabs>
      </w:pPr>
      <w:bookmarkStart w:id="2" w:name="_Ref58041777"/>
      <w:r w:rsidRPr="004F2812">
        <w:t>2.6</w:t>
      </w:r>
      <w:r w:rsidRPr="004F2812">
        <w:tab/>
      </w:r>
      <w:r w:rsidR="009A5103">
        <w:t>The Company</w:t>
      </w:r>
      <w:r w:rsidRPr="004F2812">
        <w:t xml:space="preserve"> shall be liable to pay to the Transmission Owner:</w:t>
      </w:r>
      <w:bookmarkEnd w:id="2"/>
    </w:p>
    <w:p w14:paraId="1FDA8F61" w14:textId="77777777" w:rsidR="00644A95" w:rsidRPr="004F2812" w:rsidRDefault="00644A95">
      <w:pPr>
        <w:pStyle w:val="Heading3"/>
        <w:numPr>
          <w:ilvl w:val="0"/>
          <w:numId w:val="0"/>
        </w:numPr>
        <w:ind w:left="1440" w:hanging="731"/>
      </w:pPr>
      <w:r w:rsidRPr="004F2812">
        <w:t>2.6.1</w:t>
      </w:r>
      <w:r w:rsidRPr="004F2812">
        <w:tab/>
        <w:t xml:space="preserve">all of the Transmission Owner's Engineering Charges </w:t>
      </w:r>
      <w:proofErr w:type="gramStart"/>
      <w:r w:rsidRPr="004F2812">
        <w:t>accrued;  and</w:t>
      </w:r>
      <w:proofErr w:type="gramEnd"/>
    </w:p>
    <w:p w14:paraId="1EBB3809" w14:textId="77777777" w:rsidR="00644A95" w:rsidRPr="004F2812" w:rsidRDefault="00644A95">
      <w:pPr>
        <w:pStyle w:val="Heading3"/>
        <w:numPr>
          <w:ilvl w:val="0"/>
          <w:numId w:val="0"/>
        </w:numPr>
        <w:tabs>
          <w:tab w:val="clear" w:pos="1584"/>
          <w:tab w:val="left" w:pos="1560"/>
        </w:tabs>
        <w:ind w:left="1440" w:hanging="731"/>
      </w:pPr>
      <w:r w:rsidRPr="004F2812">
        <w:t>2.6.2</w:t>
      </w:r>
      <w:r w:rsidRPr="004F2812">
        <w:tab/>
        <w:t>proper and reasonable out-of-pocket expenses incurred and/or paid or which the Transmission Owner is legally bound to incur or pay,</w:t>
      </w:r>
    </w:p>
    <w:p w14:paraId="0F6162CD" w14:textId="485611DD" w:rsidR="00644A95" w:rsidRPr="004F2812" w:rsidRDefault="00644A95">
      <w:pPr>
        <w:pStyle w:val="Heading2"/>
        <w:numPr>
          <w:ilvl w:val="0"/>
          <w:numId w:val="0"/>
        </w:numPr>
        <w:tabs>
          <w:tab w:val="clear" w:pos="720"/>
        </w:tabs>
        <w:ind w:left="720"/>
      </w:pPr>
      <w:r w:rsidRPr="004F2812">
        <w:t xml:space="preserve">in seeking and obtaining the Consents the subject of paragraph 2.3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2618086C" w14:textId="381312FC"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0307E8AF" w14:textId="77777777" w:rsidR="00644A95" w:rsidRPr="004F2812" w:rsidRDefault="00644A95">
      <w:pPr>
        <w:pStyle w:val="Heading2"/>
        <w:numPr>
          <w:ilvl w:val="0"/>
          <w:numId w:val="0"/>
        </w:numPr>
        <w:tabs>
          <w:tab w:val="clear" w:pos="720"/>
        </w:tabs>
        <w:ind w:left="720" w:hanging="720"/>
      </w:pPr>
      <w:r w:rsidRPr="004F2812">
        <w:t>2.7</w:t>
      </w:r>
      <w:r w:rsidRPr="004F2812">
        <w:tab/>
        <w:t>Paragraphs 2.2, 2.3, 2.4 and 2.5 of Section J of the Code relating to Consents shall apply to the construction arrangements set out in this TO Construction Agreement as if set out here in full.</w:t>
      </w:r>
    </w:p>
    <w:p w14:paraId="6176460F" w14:textId="7012337B" w:rsidR="005947FE" w:rsidRPr="004F2812" w:rsidRDefault="00644A95" w:rsidP="00EC1C93">
      <w:pPr>
        <w:pStyle w:val="Heading2"/>
        <w:numPr>
          <w:ilvl w:val="0"/>
          <w:numId w:val="0"/>
        </w:numPr>
        <w:ind w:left="720" w:hanging="720"/>
      </w:pPr>
      <w:bookmarkStart w:id="3" w:name="_Ref64731018"/>
      <w:r w:rsidRPr="004F2812">
        <w:t>2.8</w:t>
      </w:r>
      <w:r w:rsidRPr="004F2812">
        <w:tab/>
      </w:r>
      <w:bookmarkEnd w:id="3"/>
      <w:r w:rsidR="009A5103">
        <w:t>The Company</w:t>
      </w:r>
      <w:r w:rsidR="005947FE" w:rsidRPr="004F2812">
        <w:t xml:space="preserve"> may by written notice to the Transmission Owner terminate this TO Construction Agreement at any time and upon termination prior to the date at which the Transmission Construction Works other than the Wider Transmission Works are Completed </w:t>
      </w:r>
      <w:r w:rsidR="009A5103">
        <w:t>The Company</w:t>
      </w:r>
      <w:r w:rsidR="005947FE" w:rsidRPr="004F2812">
        <w:t xml:space="preserve"> shall in addition to the sums for which it is liable under paragraph 2.6 be liable to pay to the Transmission Owner a sum equal to the Transmission Owner's estimate or if applicable revised estimate of TO Final Sums.  </w:t>
      </w:r>
      <w:r w:rsidR="009A5103">
        <w:t>The Company</w:t>
      </w:r>
      <w:r w:rsidR="005947FE" w:rsidRPr="004F2812">
        <w:t xml:space="preserve"> shall pay such sums within 16 (sixteen) days of the date of the Transmission Owner's invoice(s) therefor and (where applicable) on termination the Transmission Owner shall disconnect the User's Equipment at the Relevant Connection Site (or in the case of OTSDUW Build, but only prior to appointment of the nominated Offshore Transmission Owner, the OTSUA at the prospective Transmission interface Site) and: </w:t>
      </w:r>
    </w:p>
    <w:p w14:paraId="116A880B" w14:textId="054DF0DF" w:rsidR="005947FE" w:rsidRPr="004F2812" w:rsidRDefault="005947FE" w:rsidP="005947FE">
      <w:pPr>
        <w:pStyle w:val="Heading3"/>
        <w:numPr>
          <w:ilvl w:val="0"/>
          <w:numId w:val="0"/>
        </w:numPr>
        <w:ind w:left="1440" w:hanging="731"/>
      </w:pPr>
      <w:r w:rsidRPr="004F2812">
        <w:t>2.8.1</w:t>
      </w:r>
      <w:r w:rsidRPr="004F2812">
        <w:tab/>
      </w:r>
      <w:r w:rsidR="009A5103">
        <w:t>The Company</w:t>
      </w:r>
      <w:r w:rsidRPr="004F2812">
        <w:t xml:space="preserve"> shall procure that a User removes any of the User's Equipment (and OTSUA) on the Transmission Owner's land within six months of the date of </w:t>
      </w:r>
      <w:r w:rsidRPr="004F2812">
        <w:lastRenderedPageBreak/>
        <w:t xml:space="preserve">termination or such longer period as may be agreed between the Transmission Owner and the User; and </w:t>
      </w:r>
    </w:p>
    <w:p w14:paraId="3EF1C944" w14:textId="77777777" w:rsidR="005947FE" w:rsidRPr="004F2812" w:rsidRDefault="005947FE" w:rsidP="005947FE">
      <w:pPr>
        <w:pStyle w:val="Heading3"/>
        <w:numPr>
          <w:ilvl w:val="0"/>
          <w:numId w:val="0"/>
        </w:numPr>
        <w:ind w:left="1440" w:hanging="731"/>
      </w:pPr>
    </w:p>
    <w:p w14:paraId="5CC3032D" w14:textId="77777777" w:rsidR="00644A95" w:rsidRPr="004F2812" w:rsidRDefault="005947FE" w:rsidP="005947FE">
      <w:pPr>
        <w:pStyle w:val="Heading3"/>
        <w:numPr>
          <w:ilvl w:val="0"/>
          <w:numId w:val="0"/>
        </w:numPr>
        <w:ind w:left="1440" w:hanging="731"/>
      </w:pPr>
      <w:r w:rsidRPr="004F2812">
        <w:t>2.8.2</w:t>
      </w:r>
      <w:r w:rsidRPr="004F2812">
        <w:tab/>
        <w:t>the Transmission Owner shall remove any of the Transmission Connection Assets on the User's land within six months of the date of termination or such longer period as may be agreed between the Transmission Owner and the User.</w:t>
      </w:r>
    </w:p>
    <w:p w14:paraId="405DCE82" w14:textId="2BDB46AA" w:rsidR="00644A95" w:rsidRPr="004F2812" w:rsidRDefault="00644A95">
      <w:pPr>
        <w:pStyle w:val="Heading2"/>
        <w:numPr>
          <w:ilvl w:val="2"/>
          <w:numId w:val="0"/>
        </w:numPr>
        <w:tabs>
          <w:tab w:val="clear" w:pos="720"/>
        </w:tabs>
        <w:ind w:left="709" w:hanging="709"/>
      </w:pPr>
      <w:r>
        <w:t>2.9</w:t>
      </w:r>
      <w:r>
        <w:tab/>
        <w:t>The Transmission Owner shall be entitled to contract or sub-contract for the carrying out of its respective parts of the Works</w:t>
      </w:r>
      <w:r w:rsidR="0074073B">
        <w:t xml:space="preserve">. </w:t>
      </w:r>
      <w:r w:rsidR="009A5103">
        <w:t>The Company</w:t>
      </w:r>
      <w:r w:rsidR="0074073B">
        <w:t xml:space="preserve"> shall procure the commencement and carrying out of the User works</w:t>
      </w:r>
      <w:r w:rsidR="00935C32">
        <w:t xml:space="preserve"> </w:t>
      </w:r>
      <w:r w:rsidR="0074073B">
        <w:t>t</w:t>
      </w:r>
      <w:r>
        <w: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69C8200D" w14:textId="15827C6F" w:rsidR="00644A95" w:rsidRPr="004F2812" w:rsidRDefault="00644A95">
      <w:pPr>
        <w:pStyle w:val="Heading2"/>
        <w:numPr>
          <w:ilvl w:val="0"/>
          <w:numId w:val="0"/>
        </w:numPr>
        <w:tabs>
          <w:tab w:val="clear" w:pos="720"/>
        </w:tabs>
        <w:ind w:left="709" w:hanging="709"/>
      </w:pPr>
      <w:r w:rsidRPr="004F2812">
        <w:t>2.10</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accordingly, </w:t>
      </w:r>
      <w:proofErr w:type="gramStart"/>
      <w:r w:rsidRPr="004F2812">
        <w:t>as a consequence of</w:t>
      </w:r>
      <w:proofErr w:type="gramEnd"/>
      <w:r w:rsidRPr="004F2812">
        <w:t>:</w:t>
      </w:r>
    </w:p>
    <w:p w14:paraId="3D826FDC" w14:textId="77777777" w:rsidR="00644A95" w:rsidRPr="004F2812" w:rsidRDefault="00644A95">
      <w:pPr>
        <w:pStyle w:val="Heading3"/>
        <w:numPr>
          <w:ilvl w:val="0"/>
          <w:numId w:val="0"/>
        </w:numPr>
        <w:ind w:left="1584" w:hanging="875"/>
      </w:pPr>
      <w:r w:rsidRPr="004F2812">
        <w:t>2.10.1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500A1C4B" w14:textId="77777777" w:rsidR="00644A95" w:rsidRPr="004F2812" w:rsidRDefault="00644A95">
      <w:pPr>
        <w:pStyle w:val="Heading3"/>
        <w:numPr>
          <w:ilvl w:val="0"/>
          <w:numId w:val="0"/>
        </w:numPr>
        <w:ind w:left="1584" w:hanging="875"/>
      </w:pPr>
      <w:r w:rsidRPr="004F2812">
        <w:t>2.10.2</w:t>
      </w:r>
      <w:r w:rsidRPr="004F2812">
        <w:tab/>
        <w:t xml:space="preserve">a delay or failure by a User or another Joint Project Party to obtain any Consents; or </w:t>
      </w:r>
    </w:p>
    <w:p w14:paraId="2EEC4D20" w14:textId="77777777" w:rsidR="00644A95" w:rsidRPr="004F2812" w:rsidRDefault="00644A95">
      <w:pPr>
        <w:pStyle w:val="Heading3"/>
        <w:numPr>
          <w:ilvl w:val="0"/>
          <w:numId w:val="0"/>
        </w:numPr>
        <w:ind w:left="1584" w:hanging="875"/>
      </w:pPr>
      <w:r w:rsidRPr="004F2812">
        <w:t>2.10.3</w:t>
      </w:r>
      <w:r w:rsidRPr="004F2812">
        <w:tab/>
        <w:t>a delay or failure by another Joint Project Party under and pursuant to any other TO Construction Agreement in respect of the same Construction Project.</w:t>
      </w:r>
    </w:p>
    <w:p w14:paraId="3A57A356" w14:textId="49EC6373" w:rsidR="00644A95" w:rsidRPr="004F2812" w:rsidRDefault="00644A95">
      <w:pPr>
        <w:pStyle w:val="Heading2"/>
        <w:numPr>
          <w:ilvl w:val="0"/>
          <w:numId w:val="0"/>
        </w:numPr>
        <w:tabs>
          <w:tab w:val="clear" w:pos="720"/>
        </w:tabs>
        <w:ind w:left="709" w:hanging="709"/>
      </w:pPr>
      <w:r w:rsidRPr="004F2812">
        <w:t>2.11</w:t>
      </w:r>
      <w:r w:rsidRPr="004F2812">
        <w:tab/>
        <w:t>During the period of and at the times and otherwise as provided in the TO Construction Programme and the TO Commissioning Programme the Transmission Owner shall allow the User</w:t>
      </w:r>
      <w:r w:rsidR="00923703" w:rsidRPr="004F2812">
        <w:t>, its</w:t>
      </w:r>
      <w:r w:rsidRPr="004F2812">
        <w:t xml:space="preserve"> employees, agents, suppliers, contractors and subcontractors and </w:t>
      </w:r>
      <w:r w:rsidR="009A5103">
        <w:t>The Company</w:t>
      </w:r>
      <w:r w:rsidRPr="004F2812">
        <w:t xml:space="preserve"> shall ensure that the User allows (in relation to its sites) the Transmission Owner, its employees, agents, suppliers, contractors and sub-contractors, necessary access to its site to enable each to carry out the Transmission Connection Asset Works and One Off Works or User Works but not so as to disrupt or delay the construction and completion of the other's Works on the said sites or the operation of any other's Plant and Apparatus located thereon, such access to be in accordance with any reasonable regulations relating thereto made by the site owner or occupier.</w:t>
      </w:r>
    </w:p>
    <w:p w14:paraId="4F21E47F" w14:textId="2424CBCF" w:rsidR="00644A95" w:rsidRPr="004F2812" w:rsidRDefault="00644A95">
      <w:pPr>
        <w:pStyle w:val="Heading2"/>
        <w:numPr>
          <w:ilvl w:val="0"/>
          <w:numId w:val="0"/>
        </w:numPr>
        <w:tabs>
          <w:tab w:val="clear" w:pos="720"/>
        </w:tabs>
        <w:ind w:left="709" w:hanging="709"/>
        <w:rPr>
          <w:i/>
        </w:rPr>
      </w:pPr>
      <w:r w:rsidRPr="004F2812">
        <w:t>2.12</w:t>
      </w:r>
      <w:r w:rsidRPr="004F2812">
        <w:tab/>
        <w:t xml:space="preserve">Not later than six months prior to the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w:t>
      </w:r>
      <w:r w:rsidR="005947FE" w:rsidRPr="004F2812">
        <w:t xml:space="preserve"> (and in the case of OTSDUW Build, the OTSUA)</w:t>
      </w:r>
      <w:r w:rsidRPr="004F2812">
        <w:t xml:space="preserve">.  </w:t>
      </w:r>
      <w:r w:rsidR="009A5103">
        <w:t>The Company</w:t>
      </w:r>
      <w:r w:rsidRPr="004F2812">
        <w:t xml:space="preserve"> shall, </w:t>
      </w:r>
      <w:r w:rsidRPr="004F2812">
        <w:lastRenderedPageBreak/>
        <w:t xml:space="preserve">as quickly as practicable and in any event within three months of receipt thereof, determine whether or not to approve the proposed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 xml:space="preserve">The </w:t>
      </w:r>
      <w:proofErr w:type="gramStart"/>
      <w:r w:rsidR="009A5103">
        <w:t>Company</w:t>
      </w:r>
      <w:proofErr w:type="gramEnd"/>
      <w:r w:rsidR="00923703" w:rsidRPr="004F2812">
        <w:t xml:space="preserve"> </w:t>
      </w:r>
      <w:r w:rsidRPr="004F2812">
        <w:t xml:space="preserve">any dispute shall be referred to the Independent Engineer for determination.  The TO Commissioning Programme agreed between the parties or determined by the Independent Engineer as the case </w:t>
      </w:r>
      <w:proofErr w:type="gramStart"/>
      <w:r w:rsidRPr="004F2812">
        <w:t>may be shall be</w:t>
      </w:r>
      <w:proofErr w:type="gramEnd"/>
      <w:r w:rsidRPr="004F2812">
        <w:t xml:space="preserve"> implemented by the parties and their sub-contractors in accordance with its terms.</w:t>
      </w:r>
    </w:p>
    <w:p w14:paraId="6247B633" w14:textId="32AB889C" w:rsidR="00644A95" w:rsidRPr="004F2812" w:rsidRDefault="00644A95">
      <w:pPr>
        <w:pStyle w:val="Heading2"/>
        <w:numPr>
          <w:ilvl w:val="0"/>
          <w:numId w:val="0"/>
        </w:numPr>
        <w:tabs>
          <w:tab w:val="clear" w:pos="720"/>
        </w:tabs>
        <w:ind w:left="709" w:hanging="709"/>
      </w:pPr>
      <w:bookmarkStart w:id="4" w:name="_Ref64865555"/>
      <w:r w:rsidRPr="004F2812">
        <w:t>2.13</w:t>
      </w:r>
      <w:r w:rsidRPr="004F2812">
        <w:tab/>
        <w:t xml:space="preserve">If at any time prior to the Completion Date it is necessary for the Transmission Owner or the Transmission Owner in its reasonable discretion wishes to make any addition to or omission from or amendment to its Transmission Connection Asset Works and/or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bookmarkEnd w:id="4"/>
    </w:p>
    <w:p w14:paraId="7425A91A" w14:textId="77777777" w:rsidR="00644A95" w:rsidRPr="004F2812" w:rsidRDefault="00644A95">
      <w:pPr>
        <w:pStyle w:val="Heading2"/>
        <w:numPr>
          <w:ilvl w:val="0"/>
          <w:numId w:val="0"/>
        </w:numPr>
        <w:tabs>
          <w:tab w:val="clear" w:pos="720"/>
        </w:tabs>
        <w:ind w:left="709" w:hanging="709"/>
      </w:pPr>
      <w:r w:rsidRPr="004F2812">
        <w:t>2.14</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3D53DD5" w14:textId="57F9DA09" w:rsidR="00644A95" w:rsidRPr="004F2812" w:rsidRDefault="00644A95">
      <w:pPr>
        <w:ind w:left="709" w:hanging="709"/>
      </w:pPr>
      <w:r w:rsidRPr="004F2812">
        <w:t>2.15</w:t>
      </w:r>
      <w:r w:rsidRPr="004F2812">
        <w:tab/>
      </w:r>
      <w:r w:rsidRPr="004F2812">
        <w:rPr>
          <w:rStyle w:val="Emphasis"/>
          <w:i w:val="0"/>
        </w:rPr>
        <w:t xml:space="preserve">It is hereby agreed and declared for the purposes of the Construction (Design and Management) Regulations </w:t>
      </w:r>
      <w:r w:rsidR="00923703" w:rsidRPr="004F2812">
        <w:rPr>
          <w:rStyle w:val="Emphasis"/>
          <w:i w:val="0"/>
        </w:rPr>
        <w:t xml:space="preserve">2015 </w:t>
      </w:r>
      <w:r w:rsidRPr="004F2812">
        <w:rPr>
          <w:rStyle w:val="Emphasis"/>
          <w:i w:val="0"/>
        </w:rPr>
        <w:t xml:space="preserve">that the Transmission Owner is the only client in respect of the Transmission Construction </w:t>
      </w:r>
      <w:r w:rsidR="006F681A" w:rsidRPr="004F2812">
        <w:rPr>
          <w:rStyle w:val="Emphasis"/>
          <w:i w:val="0"/>
        </w:rPr>
        <w:t>Works</w:t>
      </w:r>
      <w:r w:rsidR="006F681A">
        <w:rPr>
          <w:rStyle w:val="Emphasis"/>
          <w:i w:val="0"/>
        </w:rPr>
        <w:t xml:space="preserve"> </w:t>
      </w:r>
      <w:r w:rsidR="0049026D">
        <w:rPr>
          <w:rStyle w:val="Emphasis"/>
          <w:i w:val="0"/>
        </w:rPr>
        <w:t xml:space="preserve">(except any works that are </w:t>
      </w:r>
      <w:r w:rsidR="0049026D">
        <w:t xml:space="preserve">carried out by a User on behalf of the relevant Transmission Owner, in which case the duties under the </w:t>
      </w:r>
      <w:r w:rsidR="0049026D" w:rsidRPr="004F2812">
        <w:rPr>
          <w:rStyle w:val="Emphasis"/>
          <w:i w:val="0"/>
        </w:rPr>
        <w:t>Construction (Design and Management) Regulations 2015</w:t>
      </w:r>
      <w:r w:rsidR="0049026D">
        <w:rPr>
          <w:rStyle w:val="Emphasis"/>
          <w:i w:val="0"/>
        </w:rPr>
        <w:t xml:space="preserve"> shall be as detailed in the separate construction agreement between the relevant Transmission Owner and the User)</w:t>
      </w:r>
      <w:r w:rsidR="0049026D"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06B20A18" w14:textId="4F20470F" w:rsidR="00644A95" w:rsidRPr="004F2812" w:rsidRDefault="00644A95">
      <w:pPr>
        <w:pStyle w:val="Heading2"/>
        <w:numPr>
          <w:ilvl w:val="0"/>
          <w:numId w:val="0"/>
        </w:numPr>
        <w:tabs>
          <w:tab w:val="clear" w:pos="720"/>
          <w:tab w:val="left" w:pos="851"/>
        </w:tabs>
        <w:ind w:left="709" w:hanging="709"/>
      </w:pPr>
      <w:r w:rsidRPr="004F2812">
        <w:t>2.16</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7739FBE7" w14:textId="2452FAFE" w:rsidR="00FD75ED" w:rsidRPr="004F2812" w:rsidRDefault="00FD75ED" w:rsidP="007067DC">
      <w:pPr>
        <w:pStyle w:val="Heading2"/>
        <w:numPr>
          <w:ilvl w:val="0"/>
          <w:numId w:val="0"/>
        </w:numPr>
        <w:tabs>
          <w:tab w:val="clear" w:pos="720"/>
          <w:tab w:val="left" w:pos="851"/>
        </w:tabs>
        <w:ind w:left="709" w:hanging="709"/>
      </w:pPr>
      <w:r w:rsidRPr="004F2812">
        <w:t>2.17</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 xml:space="preserve">].  The Transmission Owner shall keep </w:t>
      </w:r>
      <w:r w:rsidR="009A5103">
        <w:t>The Company</w:t>
      </w:r>
      <w:r w:rsidRPr="004F2812">
        <w:t xml:space="preserve"> advised as to progress on the Wider Transmission Reinforcement Works.</w:t>
      </w:r>
    </w:p>
    <w:p w14:paraId="0681CE2C"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CCF2E33" w14:textId="1E73B55F" w:rsidR="00644A95" w:rsidRPr="004F2812" w:rsidRDefault="00644A95">
      <w:pPr>
        <w:pStyle w:val="Heading2"/>
        <w:numPr>
          <w:ilvl w:val="0"/>
          <w:numId w:val="0"/>
        </w:numPr>
        <w:tabs>
          <w:tab w:val="clear" w:pos="720"/>
        </w:tabs>
        <w:ind w:left="720" w:hanging="720"/>
        <w:rPr>
          <w:i/>
        </w:rPr>
      </w:pPr>
      <w:bookmarkStart w:id="5" w:name="_Ref63166615"/>
      <w:r w:rsidRPr="004F2812">
        <w:lastRenderedPageBreak/>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w:t>
      </w:r>
      <w:bookmarkEnd w:id="5"/>
      <w:r w:rsidRPr="004F2812">
        <w:t xml:space="preserve"> </w:t>
      </w:r>
    </w:p>
    <w:p w14:paraId="732C278D" w14:textId="5168E246" w:rsidR="00644A95" w:rsidRPr="004F2812" w:rsidRDefault="00644A95">
      <w:pPr>
        <w:pStyle w:val="Heading2"/>
        <w:numPr>
          <w:ilvl w:val="0"/>
          <w:numId w:val="0"/>
        </w:numPr>
        <w:tabs>
          <w:tab w:val="clear" w:pos="720"/>
        </w:tabs>
        <w:ind w:left="720" w:hanging="720"/>
        <w:rPr>
          <w:i/>
        </w:rPr>
      </w:pPr>
      <w:bookmarkStart w:id="6" w:name="_Ref64723947"/>
      <w:bookmarkStart w:id="7" w:name="_Ref64725387"/>
      <w:r w:rsidRPr="004F2812">
        <w:t>3.2</w:t>
      </w:r>
      <w:r w:rsidRPr="004F2812">
        <w:tab/>
        <w:t>If prior to the Completion Date a Party (in this paragraph</w:t>
      </w:r>
      <w:bookmarkEnd w:id="6"/>
      <w:r w:rsidRPr="004F2812">
        <w:t xml:space="preserve">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shall be deemed automatically amended as appropriate.</w:t>
      </w:r>
      <w:bookmarkEnd w:id="7"/>
    </w:p>
    <w:p w14:paraId="7FF641EE" w14:textId="77777777" w:rsidR="00644A95" w:rsidRPr="004F2812" w:rsidRDefault="00644A95">
      <w:pPr>
        <w:pStyle w:val="Heading1"/>
        <w:numPr>
          <w:ilvl w:val="0"/>
          <w:numId w:val="0"/>
        </w:numPr>
        <w:tabs>
          <w:tab w:val="clear" w:pos="720"/>
        </w:tabs>
        <w:rPr>
          <w:b/>
        </w:rPr>
      </w:pPr>
      <w:r w:rsidRPr="004F2812">
        <w:t>4.</w:t>
      </w:r>
      <w:r w:rsidRPr="004F2812">
        <w:tab/>
      </w:r>
      <w:r w:rsidRPr="004F2812">
        <w:rPr>
          <w:b/>
        </w:rPr>
        <w:t>COMMISSIONING PROGRAMME AND LIQUIDATED DAMAGES</w:t>
      </w:r>
    </w:p>
    <w:p w14:paraId="254C5574" w14:textId="77777777" w:rsidR="00644A95" w:rsidRPr="004F2812" w:rsidRDefault="00644A95">
      <w:pPr>
        <w:pStyle w:val="Heading2"/>
        <w:numPr>
          <w:ilvl w:val="0"/>
          <w:numId w:val="0"/>
        </w:numPr>
        <w:tabs>
          <w:tab w:val="clear" w:pos="720"/>
        </w:tabs>
        <w:ind w:left="720" w:hanging="720"/>
      </w:pPr>
      <w:bookmarkStart w:id="8" w:name="_Ref64724240"/>
      <w:bookmarkStart w:id="9" w:name="_Ref64879613"/>
      <w:r w:rsidRPr="004F2812">
        <w:t>4.1</w:t>
      </w:r>
      <w:r w:rsidRPr="004F2812">
        <w:tab/>
        <w:t>Each Party shall give written notice to the other declaring its readiness to commence the Commissioning Programme when this is the case.</w:t>
      </w:r>
      <w:bookmarkEnd w:id="8"/>
      <w:bookmarkEnd w:id="9"/>
    </w:p>
    <w:p w14:paraId="7C76FEB5" w14:textId="77777777" w:rsidR="00644A95" w:rsidRPr="004F2812" w:rsidRDefault="00644A95">
      <w:pPr>
        <w:pStyle w:val="Heading2"/>
        <w:numPr>
          <w:ilvl w:val="0"/>
          <w:numId w:val="0"/>
        </w:numPr>
        <w:tabs>
          <w:tab w:val="clear" w:pos="720"/>
        </w:tabs>
        <w:ind w:left="720" w:hanging="720"/>
      </w:pPr>
      <w:bookmarkStart w:id="10" w:name="_Ref64727544"/>
      <w:r w:rsidRPr="004F2812">
        <w:t>4.2</w:t>
      </w:r>
      <w:r w:rsidRPr="004F2812">
        <w:tab/>
        <w:t>The Commissioning Programme shall commence forthwith once both Parties shall have given written notice to the other under paragraph 4.1.</w:t>
      </w:r>
      <w:bookmarkEnd w:id="10"/>
    </w:p>
    <w:p w14:paraId="7C164F1A" w14:textId="77777777" w:rsidR="00644A95" w:rsidRPr="004F2812" w:rsidRDefault="00644A95">
      <w:pPr>
        <w:pStyle w:val="Heading2"/>
        <w:numPr>
          <w:ilvl w:val="0"/>
          <w:numId w:val="0"/>
        </w:numPr>
        <w:tabs>
          <w:tab w:val="clear" w:pos="720"/>
        </w:tabs>
        <w:ind w:left="720" w:hanging="720"/>
      </w:pPr>
      <w:bookmarkStart w:id="11" w:name="_Ref64727545"/>
      <w:r w:rsidRPr="004F2812">
        <w:t>4.3</w:t>
      </w:r>
      <w:r w:rsidRPr="004F2812">
        <w:tab/>
        <w:t>The Transmission Construction Works shall be deemed to have been Commissioned on the date that the Independent Engineer certifies in writing to that effect.</w:t>
      </w:r>
      <w:bookmarkEnd w:id="11"/>
    </w:p>
    <w:p w14:paraId="7EE58144" w14:textId="4E59DD6D" w:rsidR="00644A95" w:rsidRPr="004F2812" w:rsidRDefault="00644A95">
      <w:pPr>
        <w:pStyle w:val="Heading2"/>
        <w:numPr>
          <w:ilvl w:val="0"/>
          <w:numId w:val="0"/>
        </w:numPr>
        <w:tabs>
          <w:tab w:val="clear" w:pos="720"/>
        </w:tabs>
        <w:ind w:left="720" w:hanging="720"/>
      </w:pPr>
      <w:bookmarkStart w:id="12" w:name="_Ref63166000"/>
      <w:r w:rsidRPr="004F2812">
        <w:t>4.4</w:t>
      </w:r>
      <w:r w:rsidRPr="004F2812">
        <w:tab/>
        <w:t xml:space="preserve">In the event that the actual date of commencement of the Commissioning Programme shall be later than the Commissioning Programme Commencement Date the Transmission Owner (if and to the extent that it is responsible for delayed commissioning beyond the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Commissioning Programme is later than the Commissioning Programme Commencement Date.  It is declared and agreed that such </w:t>
      </w:r>
      <w:r w:rsidRPr="004F2812">
        <w:lastRenderedPageBreak/>
        <w:t>Liquidated Damages shall cease to be payable in respect of any period after the date of actual commencement of the Commissioning Programme.</w:t>
      </w:r>
      <w:bookmarkEnd w:id="12"/>
    </w:p>
    <w:p w14:paraId="459D1267" w14:textId="0E43EBF6" w:rsidR="00644A95" w:rsidRPr="004F2812" w:rsidRDefault="00644A95">
      <w:pPr>
        <w:pStyle w:val="Heading2"/>
        <w:numPr>
          <w:ilvl w:val="0"/>
          <w:numId w:val="0"/>
        </w:numPr>
        <w:tabs>
          <w:tab w:val="clear" w:pos="720"/>
        </w:tabs>
        <w:ind w:left="720" w:hanging="720"/>
      </w:pPr>
      <w:bookmarkStart w:id="13" w:name="_Ref63166002"/>
      <w:r w:rsidRPr="004F2812">
        <w:t>4.5</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bookmarkEnd w:id="13"/>
    </w:p>
    <w:p w14:paraId="35D7C745" w14:textId="77777777" w:rsidR="00644A95" w:rsidRPr="004F2812" w:rsidRDefault="00644A95">
      <w:pPr>
        <w:pStyle w:val="Heading2"/>
        <w:numPr>
          <w:ilvl w:val="0"/>
          <w:numId w:val="0"/>
        </w:numPr>
        <w:tabs>
          <w:tab w:val="clear" w:pos="720"/>
        </w:tabs>
        <w:ind w:left="720" w:hanging="720"/>
      </w:pPr>
      <w:r w:rsidRPr="004F2812">
        <w:t>4.6</w:t>
      </w:r>
      <w:r w:rsidRPr="004F2812">
        <w:tab/>
        <w:t xml:space="preserve">Liquidated Damages payable under paragraphs 4.4 and 4.5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32047157" w14:textId="4B53D383" w:rsidR="00644A95" w:rsidRPr="004F2812" w:rsidRDefault="00644A95">
      <w:pPr>
        <w:pStyle w:val="Heading2"/>
        <w:numPr>
          <w:ilvl w:val="0"/>
          <w:numId w:val="0"/>
        </w:numPr>
        <w:tabs>
          <w:tab w:val="clear" w:pos="720"/>
        </w:tabs>
        <w:ind w:left="720" w:hanging="720"/>
      </w:pPr>
      <w:r w:rsidRPr="004F2812">
        <w:t>4.7</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Commissioning Programme Commencement Date and/or the Completion Date as appropriate.</w:t>
      </w:r>
    </w:p>
    <w:p w14:paraId="6F7CF72F" w14:textId="5F55328D" w:rsidR="005947FE" w:rsidRPr="004F2812" w:rsidRDefault="00644A95" w:rsidP="00EC1C93">
      <w:pPr>
        <w:pStyle w:val="Heading2"/>
        <w:numPr>
          <w:ilvl w:val="0"/>
          <w:numId w:val="0"/>
        </w:numPr>
        <w:tabs>
          <w:tab w:val="clear" w:pos="720"/>
        </w:tabs>
        <w:ind w:left="720" w:hanging="720"/>
      </w:pPr>
      <w:bookmarkStart w:id="14" w:name="_Ref64731022"/>
      <w:r w:rsidRPr="004F2812">
        <w:t>4.8</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Commissioning Programme Commencement Date pursuant to paragraph 3.2, to procure that the User complete the User Works by the Construction Backstop Date to a stage where </w:t>
      </w:r>
      <w:r w:rsidR="009A5103">
        <w:t>The Company</w:t>
      </w:r>
      <w:r w:rsidRPr="004F2812">
        <w:t xml:space="preserve"> or such User (as appropriate) is ready to commence the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2.6, also be liable to the Transmission Owner to pay a sum equal to the Transmission Owner's estimate or revised estimate of TO Final Sums.  </w:t>
      </w:r>
      <w:r w:rsidR="009A5103">
        <w:t>The Company</w:t>
      </w:r>
      <w:r w:rsidR="00923703" w:rsidRPr="004F2812">
        <w:t xml:space="preserve"> </w:t>
      </w:r>
      <w:r w:rsidRPr="004F2812">
        <w:t xml:space="preserve">shall pay such sums within 14 (fourteen) days of the date of the Transmission Owner's invoice(s) therefor and on termination (where applicable) The Transmission Owner shall disconnect the User Equipment at the Relevant Connection Site and (a) </w:t>
      </w:r>
      <w:r w:rsidR="009A5103">
        <w:t>The Company</w:t>
      </w:r>
      <w:r w:rsidR="00923703" w:rsidRPr="004F2812">
        <w:t xml:space="preserve"> </w:t>
      </w:r>
      <w:r w:rsidRPr="004F2812">
        <w:t>shall ensure that the User shall remove any of the User Equipment on the Transmission Owner's land within six months of the date of termination or such longer period as may be agreed between  the Transmission Owner and the User and (b) the Transmission Owner shall remove any Transmission Connection Assets on the User's land within six months of the date of termination or such longer period as may be agreed between the Transmission Owner and the User.</w:t>
      </w:r>
      <w:bookmarkEnd w:id="14"/>
    </w:p>
    <w:p w14:paraId="0040BA8C" w14:textId="77777777" w:rsidR="00644A95" w:rsidRPr="004F2812" w:rsidRDefault="00644A95">
      <w:pPr>
        <w:pStyle w:val="Heading1"/>
        <w:numPr>
          <w:ilvl w:val="0"/>
          <w:numId w:val="0"/>
        </w:numPr>
        <w:tabs>
          <w:tab w:val="clear" w:pos="720"/>
        </w:tabs>
        <w:rPr>
          <w:b/>
        </w:rPr>
      </w:pPr>
      <w:r w:rsidRPr="004F2812">
        <w:lastRenderedPageBreak/>
        <w:t>5.</w:t>
      </w:r>
      <w:r w:rsidRPr="004F2812">
        <w:tab/>
      </w:r>
      <w:r w:rsidRPr="004F2812">
        <w:rPr>
          <w:b/>
        </w:rPr>
        <w:t>INDEPENDENT ENGINEER</w:t>
      </w:r>
    </w:p>
    <w:p w14:paraId="4E413013"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DE30FB" w14:textId="77777777" w:rsidR="00644A95" w:rsidRPr="004F2812" w:rsidRDefault="00644A95">
      <w:pPr>
        <w:pStyle w:val="Heading1"/>
        <w:numPr>
          <w:ilvl w:val="0"/>
          <w:numId w:val="0"/>
        </w:numPr>
        <w:tabs>
          <w:tab w:val="clear" w:pos="720"/>
        </w:tabs>
        <w:rPr>
          <w:b/>
        </w:rPr>
      </w:pPr>
      <w:bookmarkStart w:id="15" w:name="_Ref58731943"/>
      <w:r w:rsidRPr="004F2812">
        <w:t>6.</w:t>
      </w:r>
      <w:r w:rsidRPr="004F2812">
        <w:rPr>
          <w:b/>
        </w:rPr>
        <w:tab/>
        <w:t>BECOMING OPERATIONAL</w:t>
      </w:r>
      <w:bookmarkEnd w:id="15"/>
    </w:p>
    <w:p w14:paraId="2809DA83" w14:textId="47F38BD8" w:rsidR="005947FE" w:rsidRPr="004F2812" w:rsidRDefault="00644A95" w:rsidP="005947FE">
      <w:pPr>
        <w:pStyle w:val="Heading2"/>
        <w:numPr>
          <w:ilvl w:val="0"/>
          <w:numId w:val="0"/>
        </w:numPr>
        <w:ind w:left="720" w:hanging="720"/>
      </w:pPr>
      <w:r w:rsidRPr="004F2812">
        <w:t>6.1</w:t>
      </w:r>
      <w:r w:rsidRPr="004F2812">
        <w:tab/>
      </w:r>
      <w:r w:rsidR="005947FE" w:rsidRPr="004F2812">
        <w:t xml:space="preserve">Without prejudice to paragraph 5 and subject to the provisions of this TO Construction Agreement, the Transmission Owner shall assist </w:t>
      </w:r>
      <w:r w:rsidR="009A5103">
        <w:t>The Company</w:t>
      </w:r>
      <w:r w:rsidR="005947FE" w:rsidRPr="004F2812">
        <w:t xml:space="preserve"> in Connecting and Energising the User Equipment </w:t>
      </w:r>
      <w:r w:rsidR="00923703" w:rsidRPr="004F2812">
        <w:t xml:space="preserve">at </w:t>
      </w:r>
      <w:r w:rsidR="005947FE" w:rsidRPr="004F2812">
        <w:t>the Relevant Connection Site (or in the case of OTSDUW Build, the OTSUA at the prospective Transmission interface Site) including by:</w:t>
      </w:r>
    </w:p>
    <w:p w14:paraId="1D109874" w14:textId="77777777" w:rsidR="005947FE" w:rsidRPr="004F2812" w:rsidRDefault="005947FE" w:rsidP="005947FE">
      <w:pPr>
        <w:pStyle w:val="Heading2"/>
        <w:numPr>
          <w:ilvl w:val="0"/>
          <w:numId w:val="0"/>
        </w:numPr>
        <w:ind w:left="1440" w:hanging="1440"/>
      </w:pPr>
      <w:r w:rsidRPr="004F2812">
        <w:tab/>
        <w:t>(a)</w:t>
      </w:r>
      <w:r w:rsidRPr="004F2812">
        <w:tab/>
        <w:t>completing any Works required to be completed by the Transmission Owner at the times and in such manner as set out in the TO Construction Programme; and</w:t>
      </w:r>
    </w:p>
    <w:p w14:paraId="66051CDA" w14:textId="7B1B3FEB" w:rsidR="00644A95" w:rsidRPr="004F2812" w:rsidRDefault="005947FE">
      <w:pPr>
        <w:pStyle w:val="Heading2"/>
        <w:numPr>
          <w:ilvl w:val="0"/>
          <w:numId w:val="0"/>
        </w:numPr>
        <w:ind w:left="1440" w:hanging="1440"/>
        <w:rPr>
          <w:b/>
          <w:i/>
        </w:rPr>
      </w:pPr>
      <w:r w:rsidRPr="004F2812">
        <w:tab/>
        <w:t xml:space="preserve">(b) </w:t>
      </w:r>
      <w:r w:rsidRPr="004F2812">
        <w:tab/>
        <w:t>completing any operations, tests or other activities required to be completed by the Transmission Owner at the times and in such manner as set out in the Commissioning Programme.</w:t>
      </w:r>
    </w:p>
    <w:p w14:paraId="6D30D5F9" w14:textId="77777777" w:rsidR="00644A95" w:rsidRPr="004F2812" w:rsidRDefault="00644A95">
      <w:pPr>
        <w:pStyle w:val="Heading1"/>
        <w:numPr>
          <w:ilvl w:val="0"/>
          <w:numId w:val="0"/>
        </w:numPr>
        <w:tabs>
          <w:tab w:val="clear" w:pos="720"/>
        </w:tabs>
        <w:rPr>
          <w:b/>
        </w:rPr>
      </w:pPr>
      <w:r w:rsidRPr="004F2812">
        <w:t>7.</w:t>
      </w:r>
      <w:r w:rsidRPr="004F2812">
        <w:rPr>
          <w:b/>
        </w:rPr>
        <w:tab/>
        <w:t>TO FINAL SUMS</w:t>
      </w:r>
    </w:p>
    <w:p w14:paraId="058D9830" w14:textId="77777777" w:rsidR="00644A95" w:rsidRPr="004F2812" w:rsidRDefault="00644A95">
      <w:pPr>
        <w:pStyle w:val="Heading2"/>
        <w:numPr>
          <w:ilvl w:val="0"/>
          <w:numId w:val="0"/>
        </w:numPr>
        <w:ind w:left="720" w:hanging="720"/>
      </w:pPr>
      <w:r w:rsidRPr="004F2812">
        <w:t>7.1</w:t>
      </w:r>
      <w:r w:rsidRPr="004F2812">
        <w:tab/>
        <w:t>Within 58 days of the date of termination of this TO Construction Agreement the Transmission Owner shall:</w:t>
      </w:r>
    </w:p>
    <w:p w14:paraId="24141E1D" w14:textId="6548B2CF"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32D40C9D" w14:textId="01B1FB77"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w:t>
      </w:r>
      <w:r w:rsidRPr="004F2812">
        <w:lastRenderedPageBreak/>
        <w:t>Transmission Owner (1) wishes to retain the said capital items or (2) dispose of them.</w:t>
      </w:r>
    </w:p>
    <w:p w14:paraId="0BF4A0DB" w14:textId="0EBFECCF" w:rsidR="00644A95" w:rsidRPr="004F2812" w:rsidRDefault="00644A95">
      <w:pPr>
        <w:pStyle w:val="Heading2"/>
        <w:numPr>
          <w:ilvl w:val="0"/>
          <w:numId w:val="0"/>
        </w:numPr>
        <w:tabs>
          <w:tab w:val="clear" w:pos="720"/>
        </w:tabs>
        <w:ind w:left="720" w:hanging="720"/>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42CB9F6A" w14:textId="6698AEAA" w:rsidR="00644A95" w:rsidRPr="004F2812" w:rsidRDefault="00644A95">
      <w:pPr>
        <w:pStyle w:val="Heading2"/>
        <w:numPr>
          <w:ilvl w:val="0"/>
          <w:numId w:val="0"/>
        </w:numPr>
        <w:tabs>
          <w:tab w:val="clear" w:pos="720"/>
        </w:tabs>
        <w:ind w:left="720" w:hanging="720"/>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8AF85A5" w14:textId="2466F9D2" w:rsidR="001B6E7A" w:rsidRPr="004F2812" w:rsidRDefault="00644A95" w:rsidP="00EC1C93">
      <w:pPr>
        <w:pStyle w:val="Heading2"/>
        <w:numPr>
          <w:ilvl w:val="0"/>
          <w:numId w:val="0"/>
        </w:numPr>
        <w:tabs>
          <w:tab w:val="clear" w:pos="720"/>
        </w:tabs>
        <w:ind w:left="720" w:hanging="720"/>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w:t>
      </w:r>
      <w:r w:rsidRPr="004F2812">
        <w:lastRenderedPageBreak/>
        <w:t xml:space="preserve">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A6C025" w14:textId="77777777" w:rsidR="00644A95" w:rsidRPr="004F2812" w:rsidRDefault="00644A95">
      <w:pPr>
        <w:pStyle w:val="Heading2"/>
        <w:numPr>
          <w:ilvl w:val="0"/>
          <w:numId w:val="0"/>
        </w:numPr>
        <w:rPr>
          <w:b/>
        </w:rPr>
      </w:pPr>
      <w:bookmarkStart w:id="16" w:name="a75prov"/>
      <w:r w:rsidRPr="004F2812">
        <w:t>7.5</w:t>
      </w:r>
      <w:bookmarkEnd w:id="16"/>
      <w:r w:rsidRPr="004F2812">
        <w:rPr>
          <w:b/>
        </w:rPr>
        <w:tab/>
        <w:t>Provision of Bi-annual Estimate</w:t>
      </w:r>
    </w:p>
    <w:p w14:paraId="3825FD92" w14:textId="0BA69A1F" w:rsidR="00644A95" w:rsidRPr="004F2812" w:rsidRDefault="009E60C2">
      <w:pPr>
        <w:pStyle w:val="Heading2"/>
        <w:numPr>
          <w:ilvl w:val="2"/>
          <w:numId w:val="0"/>
        </w:numPr>
        <w:tabs>
          <w:tab w:val="clear" w:pos="720"/>
        </w:tabs>
        <w:ind w:left="720" w:hanging="720"/>
      </w:pPr>
      <w:ins w:id="17" w:author="Bennett, Neil" w:date="2024-01-23T16:20:00Z">
        <w:r>
          <w:t xml:space="preserve">7.5.1 </w:t>
        </w:r>
      </w:ins>
      <w:r w:rsidR="00644A95" w:rsidRPr="004F2812">
        <w:t xml:space="preserve">The Transmission Owner shall provide to </w:t>
      </w:r>
      <w:r w:rsidR="009A5103">
        <w:t>The Company</w:t>
      </w:r>
      <w:r w:rsidR="00644A95" w:rsidRPr="004F2812">
        <w:t xml:space="preserve"> an estimate ("the </w:t>
      </w:r>
      <w:r w:rsidR="00644A95" w:rsidRPr="004F2812">
        <w:rPr>
          <w:b/>
        </w:rPr>
        <w:t>Bi-annual Estimate</w:t>
      </w:r>
      <w:r w:rsidR="00644A95" w:rsidRPr="004F2812">
        <w:t xml:space="preserve">") in substantially the form set out in the relevant Appendix to this TO Construction Agreement and showing the amounts of all payments required or which may be required to be made by </w:t>
      </w:r>
      <w:r w:rsidR="009A5103">
        <w:t>The Company</w:t>
      </w:r>
      <w:r w:rsidR="00644A95" w:rsidRPr="004F2812">
        <w:t xml:space="preserve"> to the Transmission Owner in respect of TO Final Sums and Engineering Charges and other expenses in relation to seeking Consents referred to in paragraph 2.</w:t>
      </w:r>
      <w:del w:id="18" w:author="Angela Quinn" w:date="2024-02-08T11:16:00Z">
        <w:r w:rsidR="00644A95" w:rsidRPr="004F2812">
          <w:delText>4</w:delText>
        </w:r>
      </w:del>
      <w:ins w:id="19" w:author="Angela Quinn" w:date="2024-02-08T11:16:00Z">
        <w:r w:rsidR="03ABF148" w:rsidRPr="004F2812">
          <w:t>6</w:t>
        </w:r>
      </w:ins>
      <w:r w:rsidR="00644A95" w:rsidRPr="004F2812">
        <w:t xml:space="preserve"> at the following times and in respect of the following periods:-</w:t>
      </w:r>
    </w:p>
    <w:p w14:paraId="247D915F" w14:textId="77777777" w:rsidR="00644A95" w:rsidRPr="004F2812" w:rsidRDefault="00644A95">
      <w:pPr>
        <w:pStyle w:val="Heading2"/>
        <w:numPr>
          <w:ilvl w:val="0"/>
          <w:numId w:val="0"/>
        </w:numPr>
        <w:tabs>
          <w:tab w:val="clear" w:pos="720"/>
        </w:tabs>
        <w:ind w:left="1440" w:hanging="720"/>
      </w:pPr>
      <w:r w:rsidRPr="004F2812">
        <w:t>(a)</w:t>
      </w:r>
      <w:r w:rsidRPr="004F2812">
        <w:tab/>
        <w:t>forthwith and on and with effect from the Effective Date, in respect of the period from the Effective Date until the next following 31st March or 30th September (whichever shall first occur</w:t>
      </w:r>
      <w:proofErr w:type="gramStart"/>
      <w:r w:rsidRPr="004F2812">
        <w:t>);  and</w:t>
      </w:r>
      <w:proofErr w:type="gramEnd"/>
    </w:p>
    <w:p w14:paraId="003EC05C" w14:textId="77777777" w:rsidR="00644A95" w:rsidRDefault="00644A95">
      <w:pPr>
        <w:pStyle w:val="Heading2"/>
        <w:numPr>
          <w:ilvl w:val="0"/>
          <w:numId w:val="0"/>
        </w:numPr>
        <w:tabs>
          <w:tab w:val="clear" w:pos="720"/>
        </w:tabs>
        <w:ind w:left="1440" w:hanging="720"/>
        <w:rPr>
          <w:ins w:id="20" w:author="Bennett, Neil" w:date="2024-01-23T16:19: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6676A75D" w14:textId="59990827" w:rsidR="00B4072C" w:rsidRDefault="00360DB2" w:rsidP="00360DB2">
      <w:pPr>
        <w:ind w:left="720" w:hanging="11"/>
        <w:rPr>
          <w:ins w:id="21" w:author="ESO Code Admin" w:date="2024-02-21T12:41:00Z"/>
          <w:rStyle w:val="ui-provider"/>
        </w:rPr>
      </w:pPr>
      <w:ins w:id="22" w:author="ESO Code Admin" w:date="2024-02-08T14:48:00Z">
        <w:r>
          <w:rPr>
            <w:rStyle w:val="ui-provider"/>
          </w:rPr>
          <w:t xml:space="preserve">7.5.2 </w:t>
        </w:r>
      </w:ins>
      <w:ins w:id="23" w:author="ESO Code Admin" w:date="2024-02-21T13:26:00Z">
        <w:r w:rsidR="007506FC" w:rsidRPr="007506FC">
          <w:rPr>
            <w:rStyle w:val="ui-provider"/>
          </w:rPr>
          <w:t>The Transmission Owner will not include the Excludable Costs from the costs provided for at paragraph 7.5.1 in its Bi-annual Estimate.</w:t>
        </w:r>
      </w:ins>
    </w:p>
    <w:p w14:paraId="34EADEFE" w14:textId="54C421CD" w:rsidR="007C7E5A" w:rsidRPr="00AA35EE" w:rsidRDefault="00B62C29" w:rsidP="73E9F87F">
      <w:pPr>
        <w:ind w:left="720"/>
        <w:rPr>
          <w:ins w:id="24" w:author="Bennett, Neil" w:date="2024-02-05T16:38:00Z"/>
          <w:i/>
          <w:iCs/>
        </w:rPr>
      </w:pPr>
      <w:ins w:id="25" w:author="ESO Code Admin" w:date="2024-02-06T16:42:00Z">
        <w:r w:rsidRPr="00AA35EE">
          <w:t xml:space="preserve">7.5.3 </w:t>
        </w:r>
      </w:ins>
      <w:ins w:id="26" w:author="ESO Code Admin" w:date="2024-02-20T13:31:00Z">
        <w:r w:rsidR="0020231F">
          <w:t xml:space="preserve">From </w:t>
        </w:r>
      </w:ins>
      <w:ins w:id="27" w:author="ESO Code Admin" w:date="2024-02-20T13:32:00Z">
        <w:r w:rsidR="0020231F">
          <w:t xml:space="preserve">20 </w:t>
        </w:r>
      </w:ins>
      <w:ins w:id="28" w:author="ESO Code Admin" w:date="2024-02-21T13:36:00Z">
        <w:r w:rsidR="00BA402F">
          <w:t>B</w:t>
        </w:r>
      </w:ins>
      <w:ins w:id="29" w:author="ESO Code Admin" w:date="2024-02-20T13:32:00Z">
        <w:r w:rsidR="0020231F">
          <w:t xml:space="preserve">usiness </w:t>
        </w:r>
      </w:ins>
      <w:ins w:id="30" w:author="ESO Code Admin" w:date="2024-02-21T13:42:00Z">
        <w:r w:rsidR="00DC2789">
          <w:t>D</w:t>
        </w:r>
      </w:ins>
      <w:ins w:id="31" w:author="ESO Code Admin" w:date="2024-02-20T13:32:00Z">
        <w:r w:rsidR="0020231F">
          <w:t xml:space="preserve">ays </w:t>
        </w:r>
        <w:r w:rsidR="00DA7A18">
          <w:t xml:space="preserve">after </w:t>
        </w:r>
      </w:ins>
      <w:ins w:id="32" w:author="ESO Code Admin" w:date="2024-02-20T13:30:00Z">
        <w:r w:rsidR="00D60A9F" w:rsidRPr="00AA35EE">
          <w:t xml:space="preserve">the receipt of the </w:t>
        </w:r>
        <w:r w:rsidR="00D60A9F">
          <w:t>Construction Approval</w:t>
        </w:r>
      </w:ins>
      <w:ins w:id="33" w:author="ESO Code Admin" w:date="2024-02-20T13:31:00Z">
        <w:r w:rsidR="00D60A9F">
          <w:t xml:space="preserve">, the </w:t>
        </w:r>
      </w:ins>
      <w:ins w:id="34" w:author="ESO Code Admin" w:date="2024-02-20T13:43:00Z">
        <w:r w:rsidR="00CC369E">
          <w:t>E</w:t>
        </w:r>
      </w:ins>
      <w:ins w:id="35" w:author="ESO Code Admin" w:date="2024-02-20T13:31:00Z">
        <w:r w:rsidR="00D60A9F">
          <w:t xml:space="preserve">xcludable Costs provided for at 7.5.2 will be excluded from </w:t>
        </w:r>
      </w:ins>
      <w:ins w:id="36" w:author="ESO Code Admin" w:date="2024-02-21T13:34:00Z">
        <w:r w:rsidR="001C3812">
          <w:t xml:space="preserve">the </w:t>
        </w:r>
        <w:r w:rsidR="00010DB2">
          <w:t>next Bi-annual Estimate</w:t>
        </w:r>
      </w:ins>
      <w:ins w:id="37" w:author="ESO Code Admin" w:date="2024-02-21T13:35:00Z">
        <w:r w:rsidR="00010DB2">
          <w:t xml:space="preserve"> provided to The Company and </w:t>
        </w:r>
      </w:ins>
      <w:ins w:id="38" w:author="ESO Code Admin" w:date="2024-02-20T13:31:00Z">
        <w:r w:rsidR="0020231F">
          <w:t xml:space="preserve">all future </w:t>
        </w:r>
      </w:ins>
      <w:ins w:id="39" w:author="ESO Code Admin" w:date="2024-02-20T13:43:00Z">
        <w:r w:rsidR="00CC369E">
          <w:t>B</w:t>
        </w:r>
      </w:ins>
      <w:ins w:id="40" w:author="ESO Code Admin" w:date="2024-02-20T13:31:00Z">
        <w:r w:rsidR="0020231F">
          <w:t xml:space="preserve">i-annual </w:t>
        </w:r>
      </w:ins>
      <w:ins w:id="41" w:author="ESO Code Admin" w:date="2024-02-20T13:43:00Z">
        <w:r w:rsidR="00455D8D">
          <w:t>E</w:t>
        </w:r>
      </w:ins>
      <w:ins w:id="42" w:author="ESO Code Admin" w:date="2024-02-20T13:31:00Z">
        <w:r w:rsidR="0020231F">
          <w:t>stimates</w:t>
        </w:r>
      </w:ins>
      <w:ins w:id="43" w:author="ESO Code Admin" w:date="2024-02-20T13:32:00Z">
        <w:r w:rsidR="00DA7A18">
          <w:t>.</w:t>
        </w:r>
      </w:ins>
      <w:ins w:id="44" w:author="ESO Code Admin" w:date="2024-02-20T13:31:00Z">
        <w:r w:rsidR="0020231F">
          <w:t xml:space="preserve"> </w:t>
        </w:r>
      </w:ins>
    </w:p>
    <w:p w14:paraId="6E6243CA" w14:textId="536AECBD" w:rsidR="00187FE4" w:rsidRPr="00387670" w:rsidRDefault="00BC61D3" w:rsidP="00B62C29">
      <w:pPr>
        <w:ind w:left="709"/>
        <w:rPr>
          <w:ins w:id="45" w:author="Bennett, Neil" w:date="2024-01-23T16:24:00Z"/>
        </w:rPr>
      </w:pPr>
      <w:ins w:id="46" w:author="ESO Code Admin" w:date="2024-02-21T19:33:00Z">
        <w:r w:rsidRPr="00AA35EE">
          <w:t>7.5.</w:t>
        </w:r>
      </w:ins>
      <w:ins w:id="47" w:author="ESO Code Admin" w:date="2024-02-06T14:49:00Z">
        <w:r w:rsidR="3B6F63FE" w:rsidRPr="00AA35EE">
          <w:t>4</w:t>
        </w:r>
      </w:ins>
      <w:ins w:id="48" w:author="Bennett, Neil" w:date="2024-01-23T16:24:00Z">
        <w:r w:rsidR="1AD156EA" w:rsidRPr="00AA35EE">
          <w:t xml:space="preserve"> </w:t>
        </w:r>
      </w:ins>
      <w:ins w:id="49" w:author="ESO Code Admin" w:date="2024-02-21T19:33:00Z">
        <w:r w:rsidRPr="00AA35EE">
          <w:t xml:space="preserve">Where the </w:t>
        </w:r>
        <w:r w:rsidRPr="00387670">
          <w:t>Transmission Owner</w:t>
        </w:r>
        <w:r w:rsidRPr="00AA35EE">
          <w:t xml:space="preserve"> has </w:t>
        </w:r>
        <w:r>
          <w:t>not</w:t>
        </w:r>
        <w:r w:rsidRPr="00AA35EE">
          <w:t xml:space="preserve"> include</w:t>
        </w:r>
        <w:r>
          <w:t>d</w:t>
        </w:r>
        <w:r w:rsidRPr="00AA35EE">
          <w:t xml:space="preserve"> </w:t>
        </w:r>
        <w:r>
          <w:t>the Excludable C</w:t>
        </w:r>
        <w:r w:rsidRPr="00AA35EE">
          <w:t xml:space="preserve">osts within the </w:t>
        </w:r>
        <w:r w:rsidRPr="00387670">
          <w:t>Bi-annual Estimate</w:t>
        </w:r>
        <w:r w:rsidRPr="00AA35EE">
          <w:t xml:space="preserve"> in accordance with paragraph 7.5.2, the </w:t>
        </w:r>
        <w:r w:rsidRPr="00387670">
          <w:t>Transmission Owner</w:t>
        </w:r>
        <w:r>
          <w:t xml:space="preserve"> will</w:t>
        </w:r>
        <w:r w:rsidRPr="00AA35EE">
          <w:t xml:space="preserve"> </w:t>
        </w:r>
        <w:r w:rsidRPr="00F443F7">
          <w:t>not</w:t>
        </w:r>
        <w:r>
          <w:t xml:space="preserve"> </w:t>
        </w:r>
        <w:r w:rsidRPr="00AA35EE">
          <w:t xml:space="preserve">recover those </w:t>
        </w:r>
        <w:r>
          <w:t>Excludable C</w:t>
        </w:r>
        <w:r w:rsidRPr="00AA35EE">
          <w:t xml:space="preserve">osts from </w:t>
        </w:r>
        <w:r w:rsidRPr="00387670">
          <w:t>The Company</w:t>
        </w:r>
        <w:r w:rsidRPr="00AA35EE">
          <w:t xml:space="preserve"> on termination of this </w:t>
        </w:r>
        <w:r w:rsidRPr="00387670">
          <w:t>TO Construction Agreement.</w:t>
        </w:r>
      </w:ins>
    </w:p>
    <w:p w14:paraId="02662A8B" w14:textId="6312CAE3" w:rsidR="00644A95" w:rsidRPr="004F2812" w:rsidRDefault="00644A95">
      <w:pPr>
        <w:pStyle w:val="Heading2"/>
        <w:numPr>
          <w:ilvl w:val="2"/>
          <w:numId w:val="0"/>
        </w:numPr>
        <w:tabs>
          <w:tab w:val="clear" w:pos="720"/>
        </w:tabs>
        <w:ind w:left="720" w:hanging="720"/>
      </w:pPr>
      <w:r w:rsidRPr="004F2812">
        <w:tab/>
      </w:r>
      <w:ins w:id="50" w:author="Angela Quinn" w:date="2024-02-08T10:51:00Z">
        <w:r w:rsidR="1F0756E7" w:rsidRPr="004F2812">
          <w:t>7.5.5</w:t>
        </w:r>
      </w:ins>
      <w:ins w:id="51" w:author="ESO Code Admin" w:date="2024-02-08T15:14:00Z">
        <w:r w:rsidR="00713FF4">
          <w:t xml:space="preserve"> </w:t>
        </w:r>
      </w:ins>
      <w:r w:rsidRPr="004F2812">
        <w:t xml:space="preserve">The Transmission Owner shall provide </w:t>
      </w:r>
      <w:r w:rsidR="009A5103">
        <w:t>The Company</w:t>
      </w:r>
      <w:r w:rsidR="00060C23" w:rsidRPr="004F2812">
        <w:t xml:space="preserve"> </w:t>
      </w:r>
      <w:r w:rsidRPr="004F2812">
        <w:t xml:space="preserve">with all advice and assistance reasonably requested by </w:t>
      </w:r>
      <w:r w:rsidR="009A5103">
        <w:t>The Company</w:t>
      </w:r>
      <w:r w:rsidRPr="004F2812">
        <w:t xml:space="preserve"> in relation to any discussions or correspondence with a User in connection with Bi-annual Estimates. </w:t>
      </w:r>
    </w:p>
    <w:p w14:paraId="247AD4EA" w14:textId="77777777" w:rsidR="00644A95" w:rsidRPr="004F2812" w:rsidRDefault="00644A95">
      <w:pPr>
        <w:pStyle w:val="Heading1"/>
        <w:numPr>
          <w:ilvl w:val="0"/>
          <w:numId w:val="0"/>
        </w:numPr>
        <w:tabs>
          <w:tab w:val="clear" w:pos="720"/>
        </w:tabs>
        <w:rPr>
          <w:b/>
        </w:rPr>
      </w:pPr>
      <w:r w:rsidRPr="004F2812">
        <w:lastRenderedPageBreak/>
        <w:t>7.6</w:t>
      </w:r>
      <w:r w:rsidRPr="004F2812">
        <w:rPr>
          <w:b/>
        </w:rPr>
        <w:tab/>
        <w:t>Entitlement to Estimate</w:t>
      </w:r>
    </w:p>
    <w:p w14:paraId="1746E2A0" w14:textId="5A27D231"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35BA391" w14:textId="77777777" w:rsidR="00644A95" w:rsidRPr="004F2812" w:rsidRDefault="00644A95">
      <w:pPr>
        <w:pStyle w:val="Heading1"/>
        <w:numPr>
          <w:ilvl w:val="0"/>
          <w:numId w:val="0"/>
        </w:numPr>
        <w:tabs>
          <w:tab w:val="clear" w:pos="720"/>
        </w:tabs>
        <w:rPr>
          <w:b/>
        </w:rPr>
      </w:pPr>
      <w:r w:rsidRPr="004F2812">
        <w:t>8.</w:t>
      </w:r>
      <w:r w:rsidRPr="004F2812">
        <w:rPr>
          <w:b/>
        </w:rPr>
        <w:tab/>
        <w:t>TERM</w:t>
      </w:r>
    </w:p>
    <w:p w14:paraId="0D9EBC92" w14:textId="77777777" w:rsidR="00644A95" w:rsidRPr="004F2812" w:rsidRDefault="00644A95">
      <w:pPr>
        <w:pStyle w:val="Heading2"/>
        <w:numPr>
          <w:ilvl w:val="0"/>
          <w:numId w:val="0"/>
        </w:numPr>
        <w:tabs>
          <w:tab w:val="clear" w:pos="720"/>
        </w:tabs>
        <w:ind w:left="720" w:hanging="720"/>
      </w:pPr>
      <w:r w:rsidRPr="004F2812">
        <w:t>8.1</w:t>
      </w:r>
      <w:r w:rsidRPr="004F2812">
        <w:tab/>
        <w:t>Subject to the provisions for earlier termination set out in the Code, this TO Construction Agreement shall continue in force unless and until terminated in accordance with paragraphs 2.8, or 4.8.</w:t>
      </w:r>
    </w:p>
    <w:p w14:paraId="1DB4E26E" w14:textId="77777777" w:rsidR="00644A95" w:rsidRPr="004F2812" w:rsidRDefault="00644A95">
      <w:pPr>
        <w:pStyle w:val="Heading2"/>
        <w:numPr>
          <w:ilvl w:val="0"/>
          <w:numId w:val="0"/>
        </w:numPr>
        <w:tabs>
          <w:tab w:val="clear" w:pos="720"/>
        </w:tabs>
      </w:pPr>
      <w:r w:rsidRPr="004F2812">
        <w:t>8.2</w:t>
      </w:r>
      <w:r w:rsidRPr="004F2812">
        <w:tab/>
        <w:t>Any provisions for payment survive the termination of this TO Construction Agreement.</w:t>
      </w:r>
    </w:p>
    <w:p w14:paraId="3F5F4654" w14:textId="77777777" w:rsidR="00644A95" w:rsidRPr="004F2812" w:rsidRDefault="00644A95">
      <w:pPr>
        <w:pStyle w:val="Heading1"/>
        <w:numPr>
          <w:ilvl w:val="0"/>
          <w:numId w:val="0"/>
        </w:numPr>
        <w:tabs>
          <w:tab w:val="clear" w:pos="720"/>
        </w:tabs>
        <w:rPr>
          <w:b/>
        </w:rPr>
      </w:pPr>
      <w:r w:rsidRPr="004F2812">
        <w:t>9.</w:t>
      </w:r>
      <w:r w:rsidRPr="004F2812">
        <w:rPr>
          <w:b/>
        </w:rPr>
        <w:tab/>
        <w:t>THE CODE</w:t>
      </w:r>
    </w:p>
    <w:p w14:paraId="4519D4BA" w14:textId="77777777" w:rsidR="00644A95" w:rsidRPr="004F2812" w:rsidRDefault="00644A95">
      <w:pPr>
        <w:pStyle w:val="Heading2"/>
        <w:numPr>
          <w:ilvl w:val="0"/>
          <w:numId w:val="0"/>
        </w:numPr>
        <w:tabs>
          <w:tab w:val="clear" w:pos="720"/>
        </w:tabs>
        <w:ind w:left="720" w:hanging="720"/>
      </w:pPr>
      <w:r w:rsidRPr="004F2812">
        <w:t>9.1</w:t>
      </w:r>
      <w:r w:rsidRPr="004F2812">
        <w:tab/>
        <w:t>The provisions of:</w:t>
      </w:r>
    </w:p>
    <w:p w14:paraId="0B02BB64" w14:textId="77777777" w:rsidR="00644A95" w:rsidRPr="004F2812" w:rsidRDefault="00644A95">
      <w:pPr>
        <w:pStyle w:val="Heading2"/>
        <w:numPr>
          <w:ilvl w:val="0"/>
          <w:numId w:val="0"/>
        </w:numPr>
        <w:tabs>
          <w:tab w:val="clear" w:pos="720"/>
        </w:tabs>
        <w:ind w:left="720"/>
      </w:pPr>
      <w:r w:rsidRPr="004F2812">
        <w:t>9.1.1</w:t>
      </w:r>
      <w:r w:rsidRPr="004F2812">
        <w:tab/>
        <w:t>Section E (Payment</w:t>
      </w:r>
      <w:proofErr w:type="gramStart"/>
      <w:r w:rsidRPr="004F2812">
        <w:t>);</w:t>
      </w:r>
      <w:proofErr w:type="gramEnd"/>
    </w:p>
    <w:p w14:paraId="02DB9A50" w14:textId="77777777" w:rsidR="00644A95" w:rsidRPr="004F2812" w:rsidRDefault="00644A95">
      <w:pPr>
        <w:pStyle w:val="Heading2"/>
        <w:numPr>
          <w:ilvl w:val="0"/>
          <w:numId w:val="0"/>
        </w:numPr>
        <w:tabs>
          <w:tab w:val="clear" w:pos="720"/>
        </w:tabs>
        <w:ind w:left="720"/>
      </w:pPr>
      <w:r w:rsidRPr="004F2812">
        <w:t>9.1.2</w:t>
      </w:r>
      <w:r w:rsidRPr="004F2812">
        <w:tab/>
        <w:t>Section F (Confidentiality</w:t>
      </w:r>
      <w:proofErr w:type="gramStart"/>
      <w:r w:rsidRPr="004F2812">
        <w:t>);</w:t>
      </w:r>
      <w:proofErr w:type="gramEnd"/>
    </w:p>
    <w:p w14:paraId="3DBB9E45" w14:textId="77777777" w:rsidR="00644A95" w:rsidRPr="004F2812" w:rsidRDefault="00644A95">
      <w:pPr>
        <w:pStyle w:val="Heading2"/>
        <w:numPr>
          <w:ilvl w:val="0"/>
          <w:numId w:val="0"/>
        </w:numPr>
        <w:tabs>
          <w:tab w:val="clear" w:pos="720"/>
        </w:tabs>
        <w:ind w:left="1440" w:hanging="720"/>
      </w:pPr>
      <w:r w:rsidRPr="004F2812">
        <w:t>9.1.3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61B3812D"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3E6F9076" w14:textId="77777777" w:rsidR="00644A95" w:rsidRPr="004F2812" w:rsidRDefault="00644A95">
      <w:pPr>
        <w:pStyle w:val="Heading1"/>
        <w:numPr>
          <w:ilvl w:val="0"/>
          <w:numId w:val="0"/>
        </w:numPr>
        <w:tabs>
          <w:tab w:val="clear" w:pos="720"/>
        </w:tabs>
        <w:rPr>
          <w:b/>
        </w:rPr>
      </w:pPr>
      <w:r w:rsidRPr="004F2812">
        <w:t>10.</w:t>
      </w:r>
      <w:r w:rsidRPr="004F2812">
        <w:rPr>
          <w:b/>
        </w:rPr>
        <w:tab/>
        <w:t>DISPUTES</w:t>
      </w:r>
    </w:p>
    <w:p w14:paraId="5905D509" w14:textId="77777777" w:rsidR="00644A95" w:rsidRPr="004F2812" w:rsidRDefault="00644A95">
      <w:pPr>
        <w:pStyle w:val="Heading2"/>
        <w:numPr>
          <w:ilvl w:val="0"/>
          <w:numId w:val="0"/>
        </w:numPr>
        <w:tabs>
          <w:tab w:val="clear" w:pos="720"/>
        </w:tabs>
        <w:ind w:left="720" w:hanging="720"/>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4FCA8FC3" w14:textId="77777777" w:rsidR="00644A95" w:rsidRPr="004F2812" w:rsidRDefault="00644A95">
      <w:pPr>
        <w:pStyle w:val="Heading1"/>
        <w:numPr>
          <w:ilvl w:val="0"/>
          <w:numId w:val="0"/>
        </w:numPr>
        <w:tabs>
          <w:tab w:val="clear" w:pos="720"/>
        </w:tabs>
        <w:rPr>
          <w:b/>
        </w:rPr>
      </w:pPr>
      <w:r w:rsidRPr="004F2812">
        <w:t>11.</w:t>
      </w:r>
      <w:r w:rsidRPr="004F2812">
        <w:rPr>
          <w:b/>
        </w:rPr>
        <w:tab/>
        <w:t>VARIATIONS</w:t>
      </w:r>
    </w:p>
    <w:p w14:paraId="28FA0F59" w14:textId="44B77AD1" w:rsidR="00644A95" w:rsidRPr="004F2812" w:rsidRDefault="00644A95">
      <w:pPr>
        <w:pStyle w:val="Heading2"/>
        <w:numPr>
          <w:ilvl w:val="0"/>
          <w:numId w:val="0"/>
        </w:numPr>
        <w:tabs>
          <w:tab w:val="clear" w:pos="720"/>
        </w:tabs>
        <w:ind w:left="720" w:hanging="720"/>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1C2B8534" w14:textId="768227D7" w:rsidR="00644A95" w:rsidRPr="004F2812" w:rsidRDefault="00644A95">
      <w:pPr>
        <w:pStyle w:val="Heading2"/>
        <w:numPr>
          <w:ilvl w:val="0"/>
          <w:numId w:val="0"/>
        </w:numPr>
        <w:tabs>
          <w:tab w:val="clear" w:pos="720"/>
        </w:tabs>
        <w:ind w:left="720" w:hanging="720"/>
      </w:pPr>
      <w:bookmarkStart w:id="52" w:name="_Ref64865368"/>
      <w:r w:rsidRPr="004F2812">
        <w:lastRenderedPageBreak/>
        <w:t>11.2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bookmarkEnd w:id="52"/>
    </w:p>
    <w:p w14:paraId="4CA1D463" w14:textId="77777777" w:rsidR="00644A95" w:rsidRPr="004F2812" w:rsidRDefault="00644A95">
      <w:pPr>
        <w:pStyle w:val="Heading2"/>
        <w:numPr>
          <w:ilvl w:val="0"/>
          <w:numId w:val="0"/>
        </w:numPr>
        <w:tabs>
          <w:tab w:val="clear" w:pos="720"/>
        </w:tabs>
        <w:ind w:left="720" w:hanging="720"/>
      </w:pPr>
      <w:bookmarkStart w:id="53" w:name="_Ref64865375"/>
      <w:r w:rsidRPr="004F2812">
        <w:t>11.3</w:t>
      </w:r>
      <w:r w:rsidRPr="004F2812">
        <w:tab/>
        <w:t>The Transmission Owner has the right to vary any Appendices to this TO Construction Agreement in accordance with paragraphs 2.4 or 2.13.</w:t>
      </w:r>
      <w:bookmarkEnd w:id="53"/>
    </w:p>
    <w:p w14:paraId="775DB227" w14:textId="77777777" w:rsidR="00BB308A" w:rsidRPr="004F2812" w:rsidRDefault="00BB308A" w:rsidP="00BB308A">
      <w:bookmarkStart w:id="54" w:name="a12attr"/>
      <w:r w:rsidRPr="004F2812">
        <w:t>[12</w:t>
      </w:r>
      <w:r w:rsidRPr="004F2812">
        <w:tab/>
      </w:r>
      <w:r w:rsidRPr="004F2812">
        <w:rPr>
          <w:b/>
        </w:rPr>
        <w:t>ATTRIBUTABLE WORKS</w:t>
      </w:r>
      <w:r w:rsidRPr="004F2812">
        <w:t xml:space="preserve"> </w:t>
      </w:r>
      <w:r w:rsidRPr="004F2812">
        <w:rPr>
          <w:i/>
        </w:rPr>
        <w:t>where applicable only</w:t>
      </w:r>
      <w:r w:rsidRPr="004F2812">
        <w:t>]</w:t>
      </w:r>
    </w:p>
    <w:bookmarkEnd w:id="54"/>
    <w:p w14:paraId="60887A5A" w14:textId="00C064CE" w:rsidR="00BB308A" w:rsidRPr="004F2812" w:rsidRDefault="00BB308A" w:rsidP="00BB308A">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6ECAB605" w14:textId="6FE7DD18"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71B5CA29" w14:textId="79AC019D" w:rsidR="00BB308A" w:rsidRPr="004F2812" w:rsidRDefault="00BB308A" w:rsidP="00EC1C93">
      <w:pPr>
        <w:ind w:left="2160" w:hanging="720"/>
      </w:pPr>
      <w:r w:rsidRPr="004F2812">
        <w:t>(</w:t>
      </w:r>
      <w:proofErr w:type="spellStart"/>
      <w:r w:rsidRPr="004F2812">
        <w:t>i</w:t>
      </w:r>
      <w:proofErr w:type="spellEnd"/>
      <w:r w:rsidRPr="004F2812">
        <w:t>)</w:t>
      </w:r>
      <w:r w:rsidRPr="004F2812">
        <w:tab/>
        <w:t>an estimate of the Attributable Works Capital Cost</w:t>
      </w:r>
      <w:ins w:id="55" w:author="ESO Code Admin" w:date="2024-02-08T15:25:00Z">
        <w:r w:rsidR="00B8290C">
          <w:t xml:space="preserve">, excluding the </w:t>
        </w:r>
      </w:ins>
      <w:ins w:id="56" w:author="ESO Code Admin" w:date="2024-02-20T06:58:00Z">
        <w:r w:rsidR="002753E2">
          <w:t xml:space="preserve">Excludable </w:t>
        </w:r>
        <w:proofErr w:type="gramStart"/>
        <w:r w:rsidR="002753E2">
          <w:t>C</w:t>
        </w:r>
      </w:ins>
      <w:ins w:id="57" w:author="ESO Code Admin" w:date="2024-02-08T15:25:00Z">
        <w:r w:rsidR="00B8290C" w:rsidRPr="003502F7">
          <w:t>osts</w:t>
        </w:r>
      </w:ins>
      <w:r w:rsidRPr="004F2812">
        <w:t>;</w:t>
      </w:r>
      <w:proofErr w:type="gramEnd"/>
    </w:p>
    <w:p w14:paraId="661979E8"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7A66B296"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50DE279E"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75A2AD70" w14:textId="2D19CCA5"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7CE4A81B" w14:textId="51AC28AD" w:rsidR="00BB308A" w:rsidRPr="004F2812" w:rsidRDefault="00BB308A" w:rsidP="00BB308A">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w:t>
      </w:r>
      <w:r w:rsidRPr="004F2812">
        <w:rPr>
          <w:rFonts w:cs="Arial"/>
        </w:rPr>
        <w:lastRenderedPageBreak/>
        <w:t xml:space="preserve">paragraphs 7.1 to 7.5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6B120EEA" w14:textId="4C939941" w:rsidR="00BB308A" w:rsidRPr="004F2812" w:rsidRDefault="00BB308A" w:rsidP="00BB308A">
      <w:pPr>
        <w:ind w:left="720" w:hanging="720"/>
        <w:rPr>
          <w:rFonts w:cs="Arial"/>
        </w:rPr>
      </w:pPr>
      <w:r w:rsidRPr="004F2812">
        <w:rPr>
          <w:rFonts w:cs="Arial"/>
        </w:rPr>
        <w:t>12.3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2ED311A2" w14:textId="556B2EED" w:rsidR="00644A95" w:rsidRPr="004F2812" w:rsidRDefault="00644A95" w:rsidP="00EC1C93">
      <w:pPr>
        <w:pStyle w:val="Heading1"/>
        <w:numPr>
          <w:ilvl w:val="0"/>
          <w:numId w:val="0"/>
        </w:numPr>
        <w:tabs>
          <w:tab w:val="clear" w:pos="720"/>
        </w:tabs>
      </w:pPr>
      <w:r w:rsidRPr="004F2812">
        <w:rPr>
          <w:b/>
        </w:rPr>
        <w:br w:type="page"/>
      </w:r>
      <w:r w:rsidRPr="004F2812">
        <w:rPr>
          <w:b/>
        </w:rPr>
        <w:lastRenderedPageBreak/>
        <w:t>B.</w:t>
      </w:r>
      <w:r w:rsidRPr="004F2812">
        <w:rPr>
          <w:b/>
        </w:rPr>
        <w:tab/>
        <w:t xml:space="preserve">PROFORMA TERMS FOR TO CONSTRUCTION AGREEMENT BETWEEN </w:t>
      </w:r>
      <w:r w:rsidR="009A5103">
        <w:rPr>
          <w:b/>
        </w:rPr>
        <w:t>T</w:t>
      </w:r>
      <w:r w:rsidR="00244FAD">
        <w:rPr>
          <w:b/>
        </w:rPr>
        <w:t>HE COMPANY</w:t>
      </w:r>
      <w:r w:rsidRPr="004F2812">
        <w:rPr>
          <w:b/>
        </w:rPr>
        <w:t xml:space="preserve"> AND A TRANSMISSION OWNER ONLY UNDERTAKING WORKS WHICH ARE NOT AT A RELEVANT CONNECTION SITE.</w:t>
      </w:r>
    </w:p>
    <w:p w14:paraId="7258399B" w14:textId="77777777" w:rsidR="00644A95" w:rsidRPr="004F2812" w:rsidRDefault="00644A95">
      <w:pPr>
        <w:pStyle w:val="Heading1"/>
        <w:numPr>
          <w:ilvl w:val="0"/>
          <w:numId w:val="0"/>
        </w:numPr>
        <w:ind w:left="720"/>
        <w:jc w:val="left"/>
        <w:rPr>
          <w:b/>
        </w:rPr>
      </w:pPr>
    </w:p>
    <w:p w14:paraId="3DA6F3A2"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48DD5F4C"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F9DD174" w14:textId="77777777" w:rsidR="00644A95" w:rsidRPr="004F2812" w:rsidRDefault="00644A95">
      <w:r w:rsidRPr="004F2812">
        <w:t>1.2</w:t>
      </w:r>
      <w:r w:rsidRPr="004F2812">
        <w:tab/>
        <w:t xml:space="preserve">For the purposes of this TO Construction Agreement, </w:t>
      </w:r>
    </w:p>
    <w:p w14:paraId="14795018"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0D02736D" w14:textId="77777777" w:rsidR="00644A95" w:rsidRPr="004F2812" w:rsidRDefault="00644A95">
      <w:pPr>
        <w:ind w:left="720" w:firstLine="720"/>
      </w:pPr>
      <w:r w:rsidRPr="004F2812">
        <w:t>(a)</w:t>
      </w:r>
      <w:r w:rsidRPr="004F2812">
        <w:tab/>
        <w:t xml:space="preserve">all such planning and other statutory consents; and </w:t>
      </w:r>
    </w:p>
    <w:p w14:paraId="3212D3BF" w14:textId="77777777" w:rsidR="00644A95" w:rsidRPr="004F2812" w:rsidRDefault="00644A95">
      <w:pPr>
        <w:ind w:left="2127" w:hanging="687"/>
      </w:pPr>
      <w:r w:rsidRPr="004F2812">
        <w:t>(b)</w:t>
      </w:r>
      <w:r w:rsidRPr="004F2812">
        <w:tab/>
        <w:t>all wayleaves, easements, rights over or interests in land or any other consent; or</w:t>
      </w:r>
    </w:p>
    <w:p w14:paraId="1752143D" w14:textId="77777777" w:rsidR="00644A95" w:rsidRPr="004F2812" w:rsidRDefault="00644A95">
      <w:pPr>
        <w:ind w:left="2160" w:hanging="720"/>
      </w:pPr>
      <w:r w:rsidRPr="004F2812">
        <w:t>(c)</w:t>
      </w:r>
      <w:r w:rsidRPr="004F2812">
        <w:tab/>
        <w:t>permission of any kind as shall be necessary for the construction of the Works and for commencement and carrying on of any activity proposed to be undertaken at or from such Transmission Construction Works when completed.</w:t>
      </w:r>
    </w:p>
    <w:p w14:paraId="42DF376F"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t>The Relevant Connection Site and Works to which this TO Construction Agreement applies shall be as set out in the relevant Appendices to this TO Construction Agreement.</w:t>
      </w:r>
    </w:p>
    <w:p w14:paraId="085E7DE9"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2C110C4B" w14:textId="685FC92C" w:rsidR="00644A95" w:rsidRPr="004F2812" w:rsidRDefault="00644A95">
      <w:pPr>
        <w:pStyle w:val="Heading2"/>
        <w:numPr>
          <w:ilvl w:val="0"/>
          <w:numId w:val="0"/>
        </w:numPr>
        <w:tabs>
          <w:tab w:val="clear" w:pos="720"/>
        </w:tabs>
        <w:ind w:left="720" w:hanging="720"/>
      </w:pPr>
      <w:r w:rsidRPr="004F2812">
        <w:t>2.1</w:t>
      </w:r>
      <w:r w:rsidRPr="004F2812">
        <w:tab/>
        <w:t>Subject to paragraph 2.2, forthwith following the Effective Date, the Transmission Owner shall use its best endeavours to obtain in relation to the Transmission Construction Works</w:t>
      </w:r>
      <w:r w:rsidR="00DB0E4B">
        <w:t xml:space="preserve"> </w:t>
      </w:r>
      <w:r w:rsidR="00DB0E4B" w:rsidRPr="0005050C">
        <w:rPr>
          <w:bCs/>
        </w:rPr>
        <w:t xml:space="preserve">(other than those which the </w:t>
      </w:r>
      <w:r w:rsidR="00DB0E4B" w:rsidRPr="00EB5B8A">
        <w:rPr>
          <w:bCs/>
        </w:rPr>
        <w:t>User</w:t>
      </w:r>
      <w:r w:rsidR="00DB0E4B" w:rsidRPr="0005050C">
        <w:rPr>
          <w:bCs/>
        </w:rPr>
        <w:t xml:space="preserve"> is to obtain)</w:t>
      </w:r>
      <w:r w:rsidR="00DB0E4B" w:rsidRPr="004F2812">
        <w:t xml:space="preserve"> </w:t>
      </w:r>
      <w:r w:rsidRPr="004F2812">
        <w:t xml:space="preserve"> and </w:t>
      </w:r>
      <w:r w:rsidR="009A5103">
        <w:t>The Company</w:t>
      </w:r>
      <w:r w:rsidRPr="004F2812">
        <w:t xml:space="preserve"> shall use its best endeavours to procure that the User obtains in relation to the User Works</w:t>
      </w:r>
      <w:r w:rsidR="000412F1">
        <w:t xml:space="preserve"> </w:t>
      </w:r>
      <w:r w:rsidR="000412F1" w:rsidRPr="0005050C">
        <w:t xml:space="preserve">(and </w:t>
      </w:r>
      <w:r w:rsidR="000412F1">
        <w:t>any relevant</w:t>
      </w:r>
      <w:r w:rsidR="000412F1" w:rsidRPr="008F5018">
        <w:t xml:space="preserve"> </w:t>
      </w:r>
      <w:r w:rsidR="000412F1">
        <w:t xml:space="preserve">Transmission </w:t>
      </w:r>
      <w:r w:rsidR="000412F1" w:rsidRPr="00EB5B8A">
        <w:rPr>
          <w:bCs/>
        </w:rPr>
        <w:t>Construction Works where</w:t>
      </w:r>
      <w:r w:rsidR="000412F1" w:rsidRPr="0005050C">
        <w:t xml:space="preserve"> so </w:t>
      </w:r>
      <w:r w:rsidR="000412F1">
        <w:t>agreed with the relevant Transmission Owner</w:t>
      </w:r>
      <w:r w:rsidR="000412F1" w:rsidRPr="00C67B88">
        <w:rPr>
          <w:bCs/>
        </w:rPr>
        <w:t>)</w:t>
      </w:r>
      <w:r w:rsidR="00C67B88">
        <w:rPr>
          <w:b/>
        </w:rPr>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p>
    <w:p w14:paraId="25115903" w14:textId="77777777" w:rsidR="00644A95" w:rsidRPr="004F2812" w:rsidRDefault="00644A95">
      <w:pPr>
        <w:pStyle w:val="Heading2"/>
        <w:numPr>
          <w:ilvl w:val="0"/>
          <w:numId w:val="0"/>
        </w:numPr>
        <w:tabs>
          <w:tab w:val="clear" w:pos="720"/>
        </w:tabs>
        <w:ind w:left="720" w:hanging="720"/>
      </w:pPr>
      <w:r w:rsidRPr="004F2812">
        <w:t>2.2</w:t>
      </w:r>
      <w:r w:rsidRPr="004F2812">
        <w:tab/>
        <w:t>The following additional provisions shall apply in respect of the Consents and Transmission Construction Works:</w:t>
      </w:r>
    </w:p>
    <w:p w14:paraId="259091AC" w14:textId="01F8FD85" w:rsidR="00644A95" w:rsidRPr="004F2812" w:rsidRDefault="00644A95">
      <w:pPr>
        <w:pStyle w:val="Heading3"/>
        <w:numPr>
          <w:ilvl w:val="0"/>
          <w:numId w:val="0"/>
        </w:numPr>
        <w:tabs>
          <w:tab w:val="clear" w:pos="1584"/>
          <w:tab w:val="left" w:pos="1560"/>
        </w:tabs>
        <w:ind w:left="1440" w:hanging="731"/>
      </w:pPr>
      <w:r w:rsidRPr="004F2812">
        <w:lastRenderedPageBreak/>
        <w:t>2.2.1</w:t>
      </w:r>
      <w:r w:rsidRPr="004F2812">
        <w:tab/>
        <w:t xml:space="preserve">All dates specified in this TO Construction Agreement are subject to the Transmission Owner obtaining Consents for the Transmission Construction Works </w:t>
      </w:r>
      <w:r w:rsidR="00B616D5">
        <w:t>(</w:t>
      </w:r>
      <w:r w:rsidR="00B616D5" w:rsidRPr="0005050C">
        <w:t>including</w:t>
      </w:r>
      <w:r w:rsidR="00B616D5">
        <w:t xml:space="preserve"> if relevant</w:t>
      </w:r>
      <w:r w:rsidR="00B616D5" w:rsidRPr="0005050C">
        <w:t xml:space="preserve"> those which the </w:t>
      </w:r>
      <w:r w:rsidR="00B616D5" w:rsidRPr="00EB5B8A">
        <w:rPr>
          <w:bCs/>
        </w:rPr>
        <w:t xml:space="preserve">User is to obtain on </w:t>
      </w:r>
      <w:r w:rsidR="00B616D5">
        <w:rPr>
          <w:bCs/>
        </w:rPr>
        <w:t>the relevant Transmission Owner’s</w:t>
      </w:r>
      <w:r w:rsidR="00B616D5" w:rsidRPr="0005050C">
        <w:t xml:space="preserve"> behalf)</w:t>
      </w:r>
      <w:r w:rsidR="00B616D5" w:rsidRPr="004F2812">
        <w:t xml:space="preserve"> </w:t>
      </w:r>
      <w:r w:rsidRPr="004F2812">
        <w:t>in a form acceptable to it and within the time required to carry out the Transmission Construction Works in accordance with the TO Construction Programme.</w:t>
      </w:r>
    </w:p>
    <w:p w14:paraId="36313533" w14:textId="77777777" w:rsidR="00644A95" w:rsidRPr="004F2812" w:rsidRDefault="00644A95">
      <w:pPr>
        <w:pStyle w:val="Heading3"/>
        <w:numPr>
          <w:ilvl w:val="0"/>
          <w:numId w:val="0"/>
        </w:numPr>
        <w:ind w:left="1440" w:hanging="731"/>
      </w:pPr>
      <w:r w:rsidRPr="004F2812">
        <w:t>2.2.2</w:t>
      </w:r>
      <w:r w:rsidRPr="004F2812">
        <w:tab/>
        <w:t xml:space="preserve">In the event </w:t>
      </w:r>
      <w:proofErr w:type="gramStart"/>
      <w:r w:rsidRPr="004F2812">
        <w:t>of:-</w:t>
      </w:r>
      <w:proofErr w:type="gramEnd"/>
    </w:p>
    <w:p w14:paraId="18D2A478"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63FC593F"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62F8B4EE"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7A41EFA4" w14:textId="67A85B14"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80221A">
        <w:t xml:space="preserve"> </w:t>
      </w:r>
      <w:r w:rsidR="0080221A" w:rsidRPr="00637D24">
        <w:t xml:space="preserve">and all </w:t>
      </w:r>
      <w:r w:rsidR="0080221A">
        <w:t xml:space="preserve">charges and all </w:t>
      </w:r>
      <w:r w:rsidR="0080221A" w:rsidRPr="00637D24">
        <w:t xml:space="preserve">dates specified in this </w:t>
      </w:r>
      <w:r w:rsidR="0080221A">
        <w:t xml:space="preserve">TO </w:t>
      </w:r>
      <w:r w:rsidR="0080221A" w:rsidRPr="00EB5B8A">
        <w:rPr>
          <w:bCs/>
        </w:rPr>
        <w:t>Construction Agreement and the Construction Programme</w:t>
      </w:r>
      <w:r w:rsidR="0080221A"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4E9356F8" w14:textId="7EF20893" w:rsidR="00644A95" w:rsidRPr="004F2812" w:rsidRDefault="00644A95">
      <w:pPr>
        <w:pStyle w:val="Heading2"/>
        <w:numPr>
          <w:ilvl w:val="0"/>
          <w:numId w:val="0"/>
        </w:numPr>
        <w:tabs>
          <w:tab w:val="clear" w:pos="720"/>
        </w:tabs>
        <w:ind w:left="720" w:hanging="720"/>
      </w:pPr>
      <w:r w:rsidRPr="004F2812">
        <w:t>2.3</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2.1 or 2.2.</w:t>
      </w:r>
    </w:p>
    <w:p w14:paraId="057C539F" w14:textId="263FEC4F" w:rsidR="00644A95" w:rsidRPr="004F2812" w:rsidRDefault="00644A95">
      <w:pPr>
        <w:pStyle w:val="Heading2"/>
        <w:numPr>
          <w:ilvl w:val="0"/>
          <w:numId w:val="0"/>
        </w:numPr>
        <w:tabs>
          <w:tab w:val="clear" w:pos="720"/>
        </w:tabs>
      </w:pPr>
      <w:r w:rsidRPr="004F2812">
        <w:t>2.4</w:t>
      </w:r>
      <w:r w:rsidRPr="004F2812">
        <w:tab/>
      </w:r>
      <w:r w:rsidR="009A5103">
        <w:t>The Company</w:t>
      </w:r>
      <w:r w:rsidRPr="004F2812">
        <w:t xml:space="preserve"> shall be liable to pay to the Transmission Owner:</w:t>
      </w:r>
    </w:p>
    <w:p w14:paraId="0DA0A0FB" w14:textId="77777777" w:rsidR="00644A95" w:rsidRPr="004F2812" w:rsidRDefault="00644A95">
      <w:pPr>
        <w:pStyle w:val="Heading3"/>
        <w:numPr>
          <w:ilvl w:val="0"/>
          <w:numId w:val="0"/>
        </w:numPr>
        <w:ind w:left="1440" w:hanging="731"/>
      </w:pPr>
      <w:r w:rsidRPr="004F2812">
        <w:t>2.4.1</w:t>
      </w:r>
      <w:r w:rsidRPr="004F2812">
        <w:tab/>
        <w:t xml:space="preserve">all of the Transmission Owner's Engineering Charges </w:t>
      </w:r>
      <w:proofErr w:type="gramStart"/>
      <w:r w:rsidRPr="004F2812">
        <w:t>accrued;  and</w:t>
      </w:r>
      <w:proofErr w:type="gramEnd"/>
    </w:p>
    <w:p w14:paraId="664C62B8" w14:textId="77777777" w:rsidR="00644A95" w:rsidRPr="004F2812" w:rsidRDefault="00644A95">
      <w:pPr>
        <w:pStyle w:val="Heading3"/>
        <w:numPr>
          <w:ilvl w:val="0"/>
          <w:numId w:val="0"/>
        </w:numPr>
        <w:tabs>
          <w:tab w:val="clear" w:pos="1584"/>
          <w:tab w:val="left" w:pos="1560"/>
        </w:tabs>
        <w:ind w:left="1440" w:hanging="731"/>
      </w:pPr>
      <w:r w:rsidRPr="004F2812">
        <w:t>2.4.2</w:t>
      </w:r>
      <w:r w:rsidRPr="004F2812">
        <w:tab/>
        <w:t>proper and reasonable out-of-pocket expenses incurred and/or paid or which the Transmission Owner is legally bound to incur or pay,</w:t>
      </w:r>
    </w:p>
    <w:p w14:paraId="1B742D20" w14:textId="7D5964BE" w:rsidR="00644A95" w:rsidRPr="004F2812" w:rsidRDefault="00644A95">
      <w:pPr>
        <w:pStyle w:val="Heading2"/>
        <w:numPr>
          <w:ilvl w:val="0"/>
          <w:numId w:val="0"/>
        </w:numPr>
        <w:tabs>
          <w:tab w:val="clear" w:pos="720"/>
        </w:tabs>
        <w:ind w:left="720"/>
      </w:pPr>
      <w:r w:rsidRPr="004F2812">
        <w:t xml:space="preserve">in seeking and obtaining the Consents the subject of paragraph 2.1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2F3D6E7" w14:textId="3C7B54F3"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w:t>
      </w:r>
      <w:r w:rsidR="00644A95" w:rsidRPr="004F2812">
        <w:lastRenderedPageBreak/>
        <w:t xml:space="preserve">level of such charges and expenses being incurred.  </w:t>
      </w:r>
      <w:r>
        <w:t>The Company</w:t>
      </w:r>
      <w:r w:rsidR="00644A95" w:rsidRPr="004F2812">
        <w:t xml:space="preserve"> shall pay such sums within 30 (thirty) days of the date of the Transmission Owner's invoice therefor.</w:t>
      </w:r>
    </w:p>
    <w:p w14:paraId="6F88312F" w14:textId="77777777" w:rsidR="00644A95" w:rsidRPr="004F2812" w:rsidRDefault="00644A95">
      <w:pPr>
        <w:pStyle w:val="Heading2"/>
        <w:numPr>
          <w:ilvl w:val="0"/>
          <w:numId w:val="0"/>
        </w:numPr>
        <w:tabs>
          <w:tab w:val="clear" w:pos="720"/>
        </w:tabs>
        <w:ind w:left="720" w:hanging="720"/>
      </w:pPr>
      <w:r w:rsidRPr="004F2812">
        <w:t>2.5</w:t>
      </w:r>
      <w:r w:rsidRPr="004F2812">
        <w:tab/>
        <w:t>Paragraphs 2.2, 2.3, 2.4 and 2.5 of Section J of the Code relating to Consents shall apply to the construction arrangements set out in this TO Construction Agreement as if set out here in full.</w:t>
      </w:r>
    </w:p>
    <w:p w14:paraId="56D3CD09" w14:textId="7A446065" w:rsidR="00644A95" w:rsidRPr="004F2812" w:rsidRDefault="00644A95">
      <w:pPr>
        <w:pStyle w:val="Heading2"/>
        <w:numPr>
          <w:ilvl w:val="0"/>
          <w:numId w:val="0"/>
        </w:numPr>
        <w:tabs>
          <w:tab w:val="clear" w:pos="720"/>
        </w:tabs>
        <w:ind w:left="720" w:hanging="720"/>
      </w:pPr>
      <w:r w:rsidRPr="004F2812">
        <w:t>2.6</w:t>
      </w:r>
      <w:r w:rsidRPr="004F2812">
        <w:tab/>
      </w:r>
      <w:r w:rsidR="009A5103">
        <w:t>The Company</w:t>
      </w:r>
      <w:r w:rsidRPr="004F2812">
        <w:t xml:space="preserve"> may by written notice to the Transmission Owner terminate this TO Construction Agreement at any time </w:t>
      </w:r>
      <w:r w:rsidR="007067DC" w:rsidRPr="004F2812">
        <w:t>and upon termination prior to the date at which the Transmission Construction Works other than the Wider Transmission Reinforcement Works are Completed</w:t>
      </w:r>
      <w:r w:rsidRPr="004F2812">
        <w:t xml:space="preserve"> </w:t>
      </w:r>
      <w:r w:rsidR="009A5103">
        <w:t>The Company</w:t>
      </w:r>
      <w:r w:rsidRPr="004F2812">
        <w:t xml:space="preserve"> shall in addition to the sums for which it is liable under paragraph 2.4 be liable to pay to the Transmission Owner a sum equal to the Transmission Owner's estimate or if applicable revised estimate of TO Final Sums.  </w:t>
      </w:r>
      <w:r w:rsidR="009A5103">
        <w:t>The Company</w:t>
      </w:r>
      <w:r w:rsidRPr="004F2812">
        <w:t xml:space="preserve"> shall pay such sums within 16 (sixteen)</w:t>
      </w:r>
      <w:r w:rsidRPr="004F2812">
        <w:rPr>
          <w:vertAlign w:val="superscript"/>
        </w:rPr>
        <w:t xml:space="preserve"> </w:t>
      </w:r>
      <w:r w:rsidRPr="004F2812">
        <w:t xml:space="preserve">days of the date of the Transmission Owner's invoice(s) therefor. </w:t>
      </w:r>
    </w:p>
    <w:p w14:paraId="166DC0F1" w14:textId="2C32F08A" w:rsidR="00644A95" w:rsidRPr="004F2812" w:rsidRDefault="00644A95">
      <w:pPr>
        <w:pStyle w:val="Heading2"/>
        <w:numPr>
          <w:ilvl w:val="0"/>
          <w:numId w:val="0"/>
        </w:numPr>
        <w:tabs>
          <w:tab w:val="clear" w:pos="720"/>
        </w:tabs>
        <w:ind w:left="709" w:hanging="709"/>
      </w:pPr>
      <w:r w:rsidRPr="004F2812">
        <w:t>2.7</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the User works</w:t>
      </w:r>
      <w:r w:rsidRPr="004F2812">
        <w:t xml:space="preserve">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0B8F9BE5" w14:textId="3942B3A0" w:rsidR="00644A95" w:rsidRPr="004F2812" w:rsidRDefault="00644A95">
      <w:pPr>
        <w:pStyle w:val="Heading2"/>
        <w:numPr>
          <w:ilvl w:val="0"/>
          <w:numId w:val="0"/>
        </w:numPr>
        <w:tabs>
          <w:tab w:val="clear" w:pos="720"/>
        </w:tabs>
        <w:ind w:left="709" w:hanging="709"/>
      </w:pPr>
      <w:r w:rsidRPr="004F2812">
        <w:t>2.8</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accordingly, </w:t>
      </w:r>
      <w:proofErr w:type="gramStart"/>
      <w:r w:rsidRPr="004F2812">
        <w:t>as a consequence of</w:t>
      </w:r>
      <w:proofErr w:type="gramEnd"/>
      <w:r w:rsidRPr="004F2812">
        <w:t>:</w:t>
      </w:r>
    </w:p>
    <w:p w14:paraId="1F5C5877" w14:textId="77777777" w:rsidR="00644A95" w:rsidRPr="004F2812" w:rsidRDefault="00644A95">
      <w:pPr>
        <w:pStyle w:val="Heading3"/>
        <w:numPr>
          <w:ilvl w:val="0"/>
          <w:numId w:val="0"/>
        </w:numPr>
        <w:ind w:left="1584" w:hanging="875"/>
      </w:pPr>
      <w:r w:rsidRPr="004F2812">
        <w:t>2.8.1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34BA9084" w14:textId="77777777" w:rsidR="00644A95" w:rsidRPr="004F2812" w:rsidRDefault="00644A95">
      <w:pPr>
        <w:pStyle w:val="Heading3"/>
        <w:numPr>
          <w:ilvl w:val="0"/>
          <w:numId w:val="0"/>
        </w:numPr>
        <w:ind w:left="1584" w:hanging="875"/>
      </w:pPr>
      <w:r w:rsidRPr="004F2812">
        <w:t>2.8.2</w:t>
      </w:r>
      <w:r w:rsidRPr="004F2812">
        <w:tab/>
        <w:t xml:space="preserve">a delay or failure </w:t>
      </w:r>
      <w:proofErr w:type="gramStart"/>
      <w:r w:rsidRPr="004F2812">
        <w:t>by  a</w:t>
      </w:r>
      <w:proofErr w:type="gramEnd"/>
      <w:r w:rsidRPr="004F2812">
        <w:t xml:space="preserve"> User or another Joint Project Party to obtain any Consents; or </w:t>
      </w:r>
    </w:p>
    <w:p w14:paraId="7446F623" w14:textId="77777777" w:rsidR="00644A95" w:rsidRPr="004F2812" w:rsidRDefault="00644A95">
      <w:pPr>
        <w:pStyle w:val="Heading3"/>
        <w:numPr>
          <w:ilvl w:val="0"/>
          <w:numId w:val="0"/>
        </w:numPr>
        <w:ind w:left="1584" w:hanging="875"/>
      </w:pPr>
      <w:r w:rsidRPr="004F2812">
        <w:t>2.8.3</w:t>
      </w:r>
      <w:r w:rsidRPr="004F2812">
        <w:tab/>
        <w:t>a delay or failure by another Joint Project Party under and pursuant to any other TO Construction Agreement in respect of the same Construction Project.</w:t>
      </w:r>
    </w:p>
    <w:p w14:paraId="615D82EA" w14:textId="4EF1E4A1" w:rsidR="00644A95" w:rsidRPr="004F2812" w:rsidRDefault="00644A95">
      <w:pPr>
        <w:pStyle w:val="Heading2"/>
        <w:numPr>
          <w:ilvl w:val="0"/>
          <w:numId w:val="0"/>
        </w:numPr>
        <w:tabs>
          <w:tab w:val="clear" w:pos="720"/>
        </w:tabs>
        <w:ind w:left="709" w:hanging="709"/>
      </w:pPr>
      <w:r w:rsidRPr="004F2812">
        <w:t>2.9</w:t>
      </w:r>
      <w:r w:rsidRPr="004F2812">
        <w:tab/>
        <w:t xml:space="preserve">If at any time prior to the Completion Date it is necessary for the Transmission Owner or the Transmission Owner in its reasonable discretion wishes to make any addition to or omission from or amendment to its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p>
    <w:p w14:paraId="5B7441EB" w14:textId="77777777" w:rsidR="00644A95" w:rsidRPr="004F2812" w:rsidRDefault="00644A95">
      <w:pPr>
        <w:pStyle w:val="Heading2"/>
        <w:numPr>
          <w:ilvl w:val="0"/>
          <w:numId w:val="0"/>
        </w:numPr>
        <w:tabs>
          <w:tab w:val="clear" w:pos="720"/>
        </w:tabs>
        <w:ind w:left="709" w:hanging="709"/>
      </w:pPr>
      <w:r w:rsidRPr="004F2812">
        <w:t>2.10</w:t>
      </w:r>
      <w:r w:rsidRPr="004F2812">
        <w:tab/>
        <w:t xml:space="preserve">Transmission Reinforcement Works are conditional on any relevant nuclear generator granting approval to the carrying out of the Transmission Construction Works in terms of </w:t>
      </w:r>
      <w:r w:rsidRPr="004F2812">
        <w:lastRenderedPageBreak/>
        <w:t>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1611B854" w14:textId="25747AA5" w:rsidR="00644A95" w:rsidRPr="004F2812" w:rsidRDefault="00644A95">
      <w:pPr>
        <w:ind w:left="709" w:hanging="709"/>
      </w:pPr>
      <w:r w:rsidRPr="004F2812">
        <w:t>2.11</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 xml:space="preserve">that the Transmission Owner is the only client in respect of the Transmission Construction Works </w:t>
      </w:r>
      <w:r w:rsidR="008B5CAA">
        <w:rPr>
          <w:rStyle w:val="Emphasis"/>
          <w:i w:val="0"/>
        </w:rPr>
        <w:t xml:space="preserve">(except any works that are </w:t>
      </w:r>
      <w:r w:rsidR="008B5CAA">
        <w:t xml:space="preserve">carried out by a User on behalf of the relevant Transmission Owner, in which case the duties under the </w:t>
      </w:r>
      <w:r w:rsidR="008B5CAA" w:rsidRPr="004F2812">
        <w:rPr>
          <w:rStyle w:val="Emphasis"/>
          <w:i w:val="0"/>
        </w:rPr>
        <w:t>Construction (Design and Management) Regulations 2015</w:t>
      </w:r>
      <w:r w:rsidR="008B5CAA">
        <w:rPr>
          <w:rStyle w:val="Emphasis"/>
          <w:i w:val="0"/>
        </w:rPr>
        <w:t xml:space="preserve"> shall be as detailed in the separate construction agreement between the relevant Transmission Owner and the User)</w:t>
      </w:r>
      <w:r w:rsidR="008B5CAA"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40D92DD5" w14:textId="77777777" w:rsidR="00644A95" w:rsidRPr="004F2812" w:rsidRDefault="00644A95">
      <w:pPr>
        <w:pStyle w:val="Heading2"/>
        <w:numPr>
          <w:ilvl w:val="0"/>
          <w:numId w:val="0"/>
        </w:numPr>
        <w:tabs>
          <w:tab w:val="clear" w:pos="720"/>
        </w:tabs>
        <w:ind w:left="709" w:hanging="709"/>
      </w:pPr>
      <w:r w:rsidRPr="004F2812">
        <w:t>2.12</w:t>
      </w:r>
      <w:r w:rsidRPr="004F2812">
        <w:tab/>
        <w:t>The Transmission Owner hereby agree</w:t>
      </w:r>
      <w:r w:rsidR="00060C23" w:rsidRPr="004F2812">
        <w:t>s</w:t>
      </w:r>
      <w:r w:rsidRPr="004F2812">
        <w:t xml:space="preserve"> and acknowledge</w:t>
      </w:r>
      <w:r w:rsidR="00060C23" w:rsidRPr="004F2812">
        <w:t>s</w:t>
      </w:r>
      <w:r w:rsidRPr="004F2812">
        <w:t xml:space="preserv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66C00A82" w14:textId="30DCD6B8" w:rsidR="007067DC" w:rsidRPr="004F2812" w:rsidRDefault="00515A3B">
      <w:pPr>
        <w:pStyle w:val="Heading2"/>
        <w:numPr>
          <w:ilvl w:val="0"/>
          <w:numId w:val="0"/>
        </w:numPr>
        <w:tabs>
          <w:tab w:val="clear" w:pos="720"/>
        </w:tabs>
        <w:ind w:left="709" w:hanging="709"/>
      </w:pPr>
      <w:r w:rsidRPr="004F2812">
        <w:t>2.13</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w:t>
      </w:r>
      <w:r w:rsidRPr="004F2812">
        <w:tab/>
        <w:t xml:space="preserve">The Transmission Owner shall keep </w:t>
      </w:r>
      <w:r w:rsidR="009A5103">
        <w:t>The Company</w:t>
      </w:r>
      <w:r w:rsidRPr="004F2812">
        <w:t xml:space="preserve"> advised as to progress on the Wider Transmission Reinforcement Works.</w:t>
      </w:r>
    </w:p>
    <w:p w14:paraId="70601E07"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26CD599" w14:textId="23262FB4" w:rsidR="00644A95" w:rsidRPr="004F2812" w:rsidRDefault="00644A95">
      <w:pPr>
        <w:pStyle w:val="Heading2"/>
        <w:numPr>
          <w:ilvl w:val="0"/>
          <w:numId w:val="0"/>
        </w:numPr>
        <w:tabs>
          <w:tab w:val="clear" w:pos="720"/>
        </w:tabs>
        <w:ind w:left="720" w:hanging="720"/>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144B2D85" w14:textId="0B00E496" w:rsidR="00644A95" w:rsidRPr="004F2812" w:rsidRDefault="00644A95">
      <w:pPr>
        <w:pStyle w:val="Heading2"/>
        <w:numPr>
          <w:ilvl w:val="0"/>
          <w:numId w:val="0"/>
        </w:numPr>
        <w:tabs>
          <w:tab w:val="clear" w:pos="720"/>
        </w:tabs>
        <w:ind w:left="720" w:hanging="720"/>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w:t>
      </w:r>
      <w:r w:rsidRPr="004F2812">
        <w:lastRenderedPageBreak/>
        <w:t>reasonable date or dates to be fixed in the circumstance this shall be promptly referred to and determined by the Independent Engineer.  Once the new date or dates are fixed the TO Construction Programme shall be deemed automatically amended as appropriate.</w:t>
      </w:r>
    </w:p>
    <w:p w14:paraId="231E001D" w14:textId="77777777" w:rsidR="00644A95" w:rsidRPr="004F2812" w:rsidRDefault="00644A95">
      <w:pPr>
        <w:pStyle w:val="Heading1"/>
        <w:numPr>
          <w:ilvl w:val="0"/>
          <w:numId w:val="0"/>
        </w:numPr>
        <w:tabs>
          <w:tab w:val="clear" w:pos="720"/>
        </w:tabs>
        <w:rPr>
          <w:b/>
        </w:rPr>
      </w:pPr>
      <w:r w:rsidRPr="004F2812">
        <w:rPr>
          <w:b/>
        </w:rPr>
        <w:t>4.</w:t>
      </w:r>
      <w:r w:rsidRPr="004F2812">
        <w:rPr>
          <w:b/>
        </w:rPr>
        <w:tab/>
        <w:t>COMMISSIONING PROGRAMME AND LIQUIDATED DAMAGES</w:t>
      </w:r>
    </w:p>
    <w:p w14:paraId="50F7263C" w14:textId="77777777" w:rsidR="00644A95" w:rsidRPr="004F2812" w:rsidRDefault="00644A95">
      <w:pPr>
        <w:pStyle w:val="Heading2"/>
        <w:numPr>
          <w:ilvl w:val="0"/>
          <w:numId w:val="0"/>
        </w:numPr>
        <w:tabs>
          <w:tab w:val="clear" w:pos="720"/>
        </w:tabs>
        <w:ind w:left="720" w:hanging="720"/>
      </w:pPr>
      <w:r w:rsidRPr="004F2812">
        <w:t>4.1</w:t>
      </w:r>
      <w:r w:rsidRPr="004F2812">
        <w:tab/>
        <w:t>The Transmission Construction Works shall be deemed to have been Commissioned on the date that the Independent Engineer certifies in writing to that effect.</w:t>
      </w:r>
    </w:p>
    <w:p w14:paraId="3482B380" w14:textId="3C4DF9F3" w:rsidR="00644A95" w:rsidRPr="004F2812" w:rsidRDefault="00644A95">
      <w:pPr>
        <w:pStyle w:val="Heading2"/>
        <w:numPr>
          <w:ilvl w:val="0"/>
          <w:numId w:val="0"/>
        </w:numPr>
        <w:tabs>
          <w:tab w:val="clear" w:pos="720"/>
        </w:tabs>
        <w:ind w:left="720" w:hanging="720"/>
      </w:pPr>
      <w:r w:rsidRPr="004F2812">
        <w:t>4.2</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152CF7F7" w14:textId="77777777" w:rsidR="00644A95" w:rsidRPr="004F2812" w:rsidRDefault="00644A95">
      <w:pPr>
        <w:pStyle w:val="Heading2"/>
        <w:numPr>
          <w:ilvl w:val="0"/>
          <w:numId w:val="0"/>
        </w:numPr>
        <w:tabs>
          <w:tab w:val="clear" w:pos="720"/>
        </w:tabs>
        <w:ind w:left="720" w:hanging="720"/>
      </w:pPr>
      <w:r w:rsidRPr="004F2812">
        <w:t>4.3</w:t>
      </w:r>
      <w:r w:rsidRPr="004F2812">
        <w:tab/>
        <w:t xml:space="preserve">Liquidated Damages payable under paragraph 4.2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793176A0" w14:textId="167AC69B" w:rsidR="00644A95" w:rsidRPr="004F2812" w:rsidRDefault="00644A95">
      <w:pPr>
        <w:pStyle w:val="Heading2"/>
        <w:numPr>
          <w:ilvl w:val="0"/>
          <w:numId w:val="0"/>
        </w:numPr>
        <w:tabs>
          <w:tab w:val="clear" w:pos="720"/>
        </w:tabs>
        <w:ind w:left="720" w:hanging="720"/>
      </w:pPr>
      <w:r w:rsidRPr="004F2812">
        <w:t>4.4</w:t>
      </w:r>
      <w:r w:rsidRPr="004F2812">
        <w:tab/>
        <w:t xml:space="preserve">Without prejudice to and in addition to the obligation of </w:t>
      </w:r>
      <w:r w:rsidR="009A5103">
        <w:t>The Company</w:t>
      </w:r>
      <w:r w:rsidRPr="004F2812">
        <w:t xml:space="preserve"> pursuant to paragraph 2.4 the payment or allowance of Liquidated Damages pursuant to this paragraph 4 shall be in full satisfaction of the Transmission Owner's liability for failure to perform its obligations by the Completion Date.</w:t>
      </w:r>
    </w:p>
    <w:p w14:paraId="79A0C54B" w14:textId="77777777" w:rsidR="00644A95" w:rsidRPr="004F2812" w:rsidRDefault="00644A95">
      <w:pPr>
        <w:pStyle w:val="Heading1"/>
        <w:numPr>
          <w:ilvl w:val="0"/>
          <w:numId w:val="0"/>
        </w:numPr>
        <w:tabs>
          <w:tab w:val="clear" w:pos="720"/>
        </w:tabs>
        <w:rPr>
          <w:b/>
        </w:rPr>
      </w:pPr>
      <w:r w:rsidRPr="004F2812">
        <w:rPr>
          <w:b/>
        </w:rPr>
        <w:t>5.</w:t>
      </w:r>
      <w:r w:rsidRPr="004F2812">
        <w:rPr>
          <w:b/>
        </w:rPr>
        <w:tab/>
        <w:t>INDEPENDENT ENGINEER</w:t>
      </w:r>
    </w:p>
    <w:p w14:paraId="27BDC11D"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14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xml:space="preserve">.  The Parties shall share equally the fees and expenses of the Independent Engineer.  The Parties expressly acknowledge that </w:t>
      </w:r>
      <w:r w:rsidRPr="004F2812">
        <w:lastRenderedPageBreak/>
        <w:t>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A63A8C" w14:textId="77777777" w:rsidR="00644A95" w:rsidRPr="004F2812" w:rsidRDefault="00644A95">
      <w:pPr>
        <w:pStyle w:val="Heading1"/>
        <w:numPr>
          <w:ilvl w:val="0"/>
          <w:numId w:val="0"/>
        </w:numPr>
        <w:tabs>
          <w:tab w:val="clear" w:pos="720"/>
        </w:tabs>
        <w:rPr>
          <w:b/>
        </w:rPr>
      </w:pPr>
      <w:r w:rsidRPr="004F2812">
        <w:t>6.</w:t>
      </w:r>
      <w:r w:rsidRPr="004F2812">
        <w:rPr>
          <w:b/>
        </w:rPr>
        <w:tab/>
        <w:t>TO FINAL SUMS</w:t>
      </w:r>
    </w:p>
    <w:p w14:paraId="4520CB80" w14:textId="77777777" w:rsidR="00644A95" w:rsidRPr="004F2812" w:rsidRDefault="00644A95">
      <w:pPr>
        <w:pStyle w:val="Heading2"/>
        <w:numPr>
          <w:ilvl w:val="0"/>
          <w:numId w:val="0"/>
        </w:numPr>
        <w:ind w:left="720" w:hanging="720"/>
      </w:pPr>
      <w:r w:rsidRPr="004F2812">
        <w:t>6.1</w:t>
      </w:r>
      <w:r w:rsidRPr="004F2812">
        <w:tab/>
        <w:t>Within 55 days of the date of termination of this TO Construction Agreement the Transmission Owner shall:</w:t>
      </w:r>
    </w:p>
    <w:p w14:paraId="162BC1A6" w14:textId="7F21EE4A"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27B0B01C" w14:textId="7494ADC2"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4060DB7E" w14:textId="36B0E82E" w:rsidR="00644A95" w:rsidRPr="004F2812" w:rsidRDefault="00644A95">
      <w:pPr>
        <w:pStyle w:val="Heading2"/>
        <w:numPr>
          <w:ilvl w:val="0"/>
          <w:numId w:val="0"/>
        </w:numPr>
        <w:tabs>
          <w:tab w:val="clear" w:pos="720"/>
        </w:tabs>
        <w:ind w:left="720" w:hanging="720"/>
      </w:pPr>
      <w:r w:rsidRPr="004F2812">
        <w:t>6.2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the User the costs of removal and/or storage.</w:t>
      </w:r>
    </w:p>
    <w:p w14:paraId="5ED148E3" w14:textId="537DC75D" w:rsidR="00644A95" w:rsidRPr="004F2812" w:rsidRDefault="00644A95">
      <w:pPr>
        <w:pStyle w:val="Heading2"/>
        <w:numPr>
          <w:ilvl w:val="0"/>
          <w:numId w:val="0"/>
        </w:numPr>
        <w:tabs>
          <w:tab w:val="clear" w:pos="720"/>
        </w:tabs>
        <w:ind w:left="720" w:hanging="720"/>
      </w:pPr>
      <w:r w:rsidRPr="004F2812">
        <w:t>6.3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w:t>
      </w:r>
      <w:r w:rsidRPr="004F2812">
        <w:lastRenderedPageBreak/>
        <w:t xml:space="preserve">Transmission Owner in respect of reinstatement associated with removal of the capital item.  </w:t>
      </w:r>
      <w:r w:rsidR="00F86F95">
        <w:t>T</w:t>
      </w:r>
      <w:r w:rsidRPr="004F2812">
        <w:t xml:space="preserve">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DE61DAF" w14:textId="26748C9B" w:rsidR="00644A95" w:rsidRPr="004F2812" w:rsidRDefault="00644A95">
      <w:pPr>
        <w:pStyle w:val="Heading2"/>
        <w:numPr>
          <w:ilvl w:val="0"/>
          <w:numId w:val="0"/>
        </w:numPr>
        <w:tabs>
          <w:tab w:val="clear" w:pos="720"/>
        </w:tabs>
        <w:ind w:left="720" w:hanging="720"/>
      </w:pPr>
      <w:r w:rsidRPr="004F2812">
        <w:t>6.4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0D87A9" w14:textId="77777777" w:rsidR="00644A95" w:rsidRPr="004F2812" w:rsidRDefault="00644A95">
      <w:pPr>
        <w:pStyle w:val="Heading2"/>
        <w:numPr>
          <w:ilvl w:val="0"/>
          <w:numId w:val="0"/>
        </w:numPr>
        <w:rPr>
          <w:b/>
        </w:rPr>
      </w:pPr>
      <w:r w:rsidRPr="004F2812">
        <w:t>6.5</w:t>
      </w:r>
      <w:r w:rsidRPr="004F2812">
        <w:rPr>
          <w:b/>
        </w:rPr>
        <w:tab/>
      </w:r>
      <w:bookmarkStart w:id="58" w:name="b65prov"/>
      <w:r w:rsidRPr="004F2812">
        <w:rPr>
          <w:b/>
        </w:rPr>
        <w:t>Provision of Bi-annual Estimate</w:t>
      </w:r>
      <w:bookmarkEnd w:id="58"/>
    </w:p>
    <w:p w14:paraId="421A2401" w14:textId="2E0B7D8A" w:rsidR="00644A95" w:rsidRPr="004F2812" w:rsidRDefault="00644A95" w:rsidP="00B14DFB">
      <w:pPr>
        <w:pStyle w:val="Heading2"/>
        <w:numPr>
          <w:ilvl w:val="0"/>
          <w:numId w:val="0"/>
        </w:numPr>
        <w:tabs>
          <w:tab w:val="clear" w:pos="720"/>
        </w:tabs>
        <w:ind w:left="720" w:hanging="720"/>
      </w:pPr>
      <w:r w:rsidRPr="004F2812">
        <w:tab/>
      </w:r>
      <w:ins w:id="59" w:author="Bennett, Neil" w:date="2024-01-23T16:25:00Z">
        <w:r w:rsidR="001C2589">
          <w:t xml:space="preserve">6.5.1 </w:t>
        </w:r>
      </w:ins>
      <w:r w:rsidRPr="004F2812">
        <w:t xml:space="preserve">The Transmission Owner shall provide to </w:t>
      </w:r>
      <w:r w:rsidR="009A5103">
        <w:t>The Company</w:t>
      </w:r>
      <w:r w:rsidRPr="004F2812">
        <w:t xml:space="preserve"> an estimate ("the Bi-annual Estimate")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w:t>
      </w:r>
      <w:ins w:id="60" w:author="Angela Quinn" w:date="2024-02-08T11:47:00Z">
        <w:r w:rsidR="0358AC34">
          <w:t>and Engineering Charges and other expenses in relation to seeking Consents referred to in paragraph 2.4</w:t>
        </w:r>
        <w:r w:rsidRPr="004F2812">
          <w:t xml:space="preserve"> </w:t>
        </w:r>
      </w:ins>
      <w:r w:rsidRPr="004F2812">
        <w:t>at the following times and in respect of the following periods:-</w:t>
      </w:r>
    </w:p>
    <w:p w14:paraId="7FE40A62" w14:textId="77777777" w:rsidR="00644A95" w:rsidRPr="004F2812" w:rsidRDefault="00644A95">
      <w:pPr>
        <w:pStyle w:val="Heading2"/>
        <w:numPr>
          <w:ilvl w:val="0"/>
          <w:numId w:val="0"/>
        </w:numPr>
        <w:tabs>
          <w:tab w:val="clear" w:pos="720"/>
        </w:tabs>
        <w:ind w:left="1440" w:hanging="720"/>
      </w:pPr>
      <w:r w:rsidRPr="004F2812">
        <w:t>(a)</w:t>
      </w:r>
      <w:r w:rsidRPr="004F2812">
        <w:tab/>
        <w:t>forthwith on and with effect from the Effective Date, in respect of the period from the Effective Date until the next following 31st March or 30th September (whichever shall first occur</w:t>
      </w:r>
      <w:proofErr w:type="gramStart"/>
      <w:r w:rsidRPr="004F2812">
        <w:t>);  and</w:t>
      </w:r>
      <w:proofErr w:type="gramEnd"/>
    </w:p>
    <w:p w14:paraId="6A6F5180" w14:textId="77777777" w:rsidR="00644A95" w:rsidRDefault="00644A95">
      <w:pPr>
        <w:pStyle w:val="Heading2"/>
        <w:numPr>
          <w:ilvl w:val="0"/>
          <w:numId w:val="0"/>
        </w:numPr>
        <w:tabs>
          <w:tab w:val="clear" w:pos="720"/>
        </w:tabs>
        <w:ind w:left="1440" w:hanging="720"/>
        <w:rPr>
          <w:ins w:id="61" w:author="Bennett, Neil" w:date="2024-01-23T16:26: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immediately following 1st April or 1st October (as the case may be), until this TO Construction Agreement shall be terminated or shall expire in accordance with paragraph 7.</w:t>
      </w:r>
    </w:p>
    <w:p w14:paraId="61564537" w14:textId="2FA39B61" w:rsidR="00622D3F" w:rsidRDefault="00622D3F">
      <w:pPr>
        <w:ind w:left="720"/>
        <w:rPr>
          <w:i/>
          <w:iCs/>
          <w:color w:val="FF0000"/>
        </w:rPr>
      </w:pPr>
    </w:p>
    <w:p w14:paraId="16FC6A58" w14:textId="15B6F649" w:rsidR="00B14DFB" w:rsidRDefault="004E0150" w:rsidP="00B14DFB">
      <w:pPr>
        <w:ind w:left="720" w:hanging="11"/>
        <w:rPr>
          <w:ins w:id="62" w:author="ESO Code Admin" w:date="2024-02-21T12:42:00Z"/>
          <w:rStyle w:val="ui-provider"/>
        </w:rPr>
      </w:pPr>
      <w:ins w:id="63" w:author="ESO Code Admin" w:date="2024-02-08T19:04:00Z">
        <w:r>
          <w:rPr>
            <w:rStyle w:val="ui-provider"/>
          </w:rPr>
          <w:t>6</w:t>
        </w:r>
        <w:r w:rsidR="00B14DFB">
          <w:rPr>
            <w:rStyle w:val="ui-provider"/>
          </w:rPr>
          <w:t xml:space="preserve">.5.2 </w:t>
        </w:r>
      </w:ins>
      <w:ins w:id="64" w:author="ESO Code Admin" w:date="2024-02-21T19:34:00Z">
        <w:r w:rsidR="00BC737B" w:rsidRPr="007506FC">
          <w:rPr>
            <w:rStyle w:val="ui-provider"/>
          </w:rPr>
          <w:t xml:space="preserve">The Transmission Owner will not include the Excludable Costs from the costs provided for at paragraph </w:t>
        </w:r>
        <w:r w:rsidR="00BC737B">
          <w:rPr>
            <w:rStyle w:val="ui-provider"/>
          </w:rPr>
          <w:t>6</w:t>
        </w:r>
        <w:r w:rsidR="00BC737B" w:rsidRPr="007506FC">
          <w:rPr>
            <w:rStyle w:val="ui-provider"/>
          </w:rPr>
          <w:t>.5.1 in its Bi-annual Estimate.</w:t>
        </w:r>
      </w:ins>
    </w:p>
    <w:p w14:paraId="6C8862E5" w14:textId="2305E59F" w:rsidR="00B14DFB" w:rsidRPr="00AA35EE" w:rsidRDefault="00295CCE" w:rsidP="00B14DFB">
      <w:pPr>
        <w:ind w:left="720"/>
        <w:rPr>
          <w:ins w:id="65" w:author="ESO Code Admin" w:date="2024-02-08T19:04:00Z"/>
          <w:i/>
          <w:iCs/>
        </w:rPr>
      </w:pPr>
      <w:ins w:id="66" w:author="ESO Code Admin" w:date="2024-02-08T19:05:00Z">
        <w:r>
          <w:t>6</w:t>
        </w:r>
      </w:ins>
      <w:ins w:id="67" w:author="ESO Code Admin" w:date="2024-02-08T19:04:00Z">
        <w:r w:rsidR="00B14DFB" w:rsidRPr="00AA35EE">
          <w:t xml:space="preserve">.5.3 </w:t>
        </w:r>
      </w:ins>
      <w:ins w:id="68" w:author="ESO Code Admin" w:date="2024-02-21T19:34:00Z">
        <w:r w:rsidR="00BC737B">
          <w:t xml:space="preserve">From 20 Business Days after </w:t>
        </w:r>
        <w:r w:rsidR="00BC737B" w:rsidRPr="00AA35EE">
          <w:t xml:space="preserve">the receipt of the </w:t>
        </w:r>
        <w:r w:rsidR="00BC737B">
          <w:t xml:space="preserve">Construction Approval, the Excludable Costs provided for at </w:t>
        </w:r>
        <w:r w:rsidR="00BC737B">
          <w:t>6</w:t>
        </w:r>
        <w:r w:rsidR="00BC737B">
          <w:t>.5.2 will be excluded from the next Bi-annual Estimate provided to The Company and all future Bi-annual Estimates.</w:t>
        </w:r>
      </w:ins>
    </w:p>
    <w:p w14:paraId="30BE2606" w14:textId="60E6E25A" w:rsidR="009051DC" w:rsidRDefault="009051DC" w:rsidP="009051DC">
      <w:pPr>
        <w:ind w:left="709"/>
        <w:rPr>
          <w:ins w:id="69" w:author="ESO Code Admin" w:date="2024-02-08T19:06:00Z"/>
        </w:rPr>
      </w:pPr>
      <w:ins w:id="70" w:author="ESO Code Admin" w:date="2024-02-08T19:06:00Z">
        <w:r>
          <w:t>6</w:t>
        </w:r>
      </w:ins>
      <w:ins w:id="71" w:author="ESO Code Admin" w:date="2024-02-08T19:04:00Z">
        <w:r w:rsidR="00B14DFB" w:rsidRPr="00AA35EE">
          <w:t xml:space="preserve">.5.4 </w:t>
        </w:r>
      </w:ins>
      <w:ins w:id="72" w:author="ESO Code Admin" w:date="2024-02-21T19:35:00Z">
        <w:r w:rsidR="00BC737B" w:rsidRPr="00AA35EE">
          <w:t xml:space="preserve">Where the </w:t>
        </w:r>
        <w:r w:rsidR="00BC737B" w:rsidRPr="00387670">
          <w:t>Transmission Owner</w:t>
        </w:r>
        <w:r w:rsidR="00BC737B" w:rsidRPr="00AA35EE">
          <w:t xml:space="preserve"> has </w:t>
        </w:r>
        <w:r w:rsidR="00BC737B">
          <w:t>not</w:t>
        </w:r>
        <w:r w:rsidR="00BC737B" w:rsidRPr="00AA35EE">
          <w:t xml:space="preserve"> include</w:t>
        </w:r>
        <w:r w:rsidR="00BC737B">
          <w:t>d</w:t>
        </w:r>
        <w:r w:rsidR="00BC737B" w:rsidRPr="00AA35EE">
          <w:t xml:space="preserve"> </w:t>
        </w:r>
        <w:r w:rsidR="00BC737B">
          <w:t>the Excludable C</w:t>
        </w:r>
        <w:r w:rsidR="00BC737B" w:rsidRPr="00AA35EE">
          <w:t xml:space="preserve">osts within the </w:t>
        </w:r>
        <w:r w:rsidR="00BC737B" w:rsidRPr="00387670">
          <w:t>Bi-annual Estimate</w:t>
        </w:r>
        <w:r w:rsidR="00BC737B" w:rsidRPr="00AA35EE">
          <w:t xml:space="preserve"> in accordance with paragraph </w:t>
        </w:r>
        <w:r w:rsidR="00BC737B">
          <w:t>6</w:t>
        </w:r>
        <w:r w:rsidR="00BC737B" w:rsidRPr="00AA35EE">
          <w:t xml:space="preserve">.5.2, the </w:t>
        </w:r>
        <w:r w:rsidR="00BC737B" w:rsidRPr="00387670">
          <w:t>Transmission Owner</w:t>
        </w:r>
        <w:r w:rsidR="00BC737B">
          <w:t xml:space="preserve"> will</w:t>
        </w:r>
        <w:r w:rsidR="00BC737B" w:rsidRPr="00AA35EE">
          <w:t xml:space="preserve"> </w:t>
        </w:r>
        <w:r w:rsidR="00BC737B" w:rsidRPr="00F443F7">
          <w:t>not</w:t>
        </w:r>
        <w:r w:rsidR="00BC737B">
          <w:t xml:space="preserve"> </w:t>
        </w:r>
        <w:r w:rsidR="00BC737B" w:rsidRPr="00AA35EE">
          <w:t xml:space="preserve">recover those </w:t>
        </w:r>
        <w:r w:rsidR="00BC737B">
          <w:t>Excludable C</w:t>
        </w:r>
        <w:r w:rsidR="00BC737B" w:rsidRPr="00AA35EE">
          <w:t xml:space="preserve">osts from </w:t>
        </w:r>
        <w:r w:rsidR="00BC737B" w:rsidRPr="00387670">
          <w:t>The Company</w:t>
        </w:r>
        <w:r w:rsidR="00BC737B" w:rsidRPr="00AA35EE">
          <w:t xml:space="preserve"> on termination of this </w:t>
        </w:r>
        <w:r w:rsidR="00BC737B" w:rsidRPr="00387670">
          <w:t>TO Construction Agreement.</w:t>
        </w:r>
      </w:ins>
    </w:p>
    <w:p w14:paraId="4B969E1A" w14:textId="5DEB9B68" w:rsidR="00644A95" w:rsidRPr="004F2812" w:rsidRDefault="009051DC" w:rsidP="00A31F55">
      <w:pPr>
        <w:ind w:left="709"/>
      </w:pPr>
      <w:ins w:id="73" w:author="ESO Code Admin" w:date="2024-02-08T19:06:00Z">
        <w:r>
          <w:t>6.5</w:t>
        </w:r>
        <w:r w:rsidR="00A31F55">
          <w:t>.5</w:t>
        </w:r>
      </w:ins>
      <w:ins w:id="74" w:author="ESO Code Admin" w:date="2024-02-08T19:09:00Z">
        <w:r w:rsidR="00283D03">
          <w:t xml:space="preserve"> </w:t>
        </w:r>
      </w:ins>
      <w:del w:id="75" w:author="ESO Code Admin" w:date="2024-02-08T19:09:00Z">
        <w:r w:rsidR="00644A95" w:rsidRPr="004F2812" w:rsidDel="006C2FC6">
          <w:tab/>
        </w:r>
      </w:del>
      <w:r w:rsidR="00644A95" w:rsidRPr="004F2812">
        <w:t xml:space="preserve">The Transmission Owner shall provide </w:t>
      </w:r>
      <w:r w:rsidR="009A5103">
        <w:t>The Company</w:t>
      </w:r>
      <w:r w:rsidR="00644A95" w:rsidRPr="004F2812">
        <w:t xml:space="preserve"> with all advice and assistance reasonably requested by </w:t>
      </w:r>
      <w:r w:rsidR="009A5103">
        <w:t>The Company</w:t>
      </w:r>
      <w:r w:rsidR="00644A95" w:rsidRPr="004F2812">
        <w:t xml:space="preserve"> in relation to any discussions or correspondence with a User in connection with Bi-annual Estimates. </w:t>
      </w:r>
    </w:p>
    <w:p w14:paraId="6C3C15EC" w14:textId="77777777" w:rsidR="00644A95" w:rsidRPr="004F2812" w:rsidRDefault="00644A95">
      <w:pPr>
        <w:pStyle w:val="Heading1"/>
        <w:numPr>
          <w:ilvl w:val="0"/>
          <w:numId w:val="0"/>
        </w:numPr>
        <w:tabs>
          <w:tab w:val="clear" w:pos="720"/>
        </w:tabs>
        <w:rPr>
          <w:b/>
        </w:rPr>
      </w:pPr>
      <w:r w:rsidRPr="004F2812">
        <w:t>6.6</w:t>
      </w:r>
      <w:r w:rsidRPr="004F2812">
        <w:rPr>
          <w:b/>
        </w:rPr>
        <w:tab/>
        <w:t>Entitlement to Estimate</w:t>
      </w:r>
    </w:p>
    <w:p w14:paraId="5821EDB4" w14:textId="7CDC229A"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8A8ECAE" w14:textId="77777777" w:rsidR="00644A95" w:rsidRPr="004F2812" w:rsidRDefault="00644A95">
      <w:pPr>
        <w:pStyle w:val="Heading1"/>
        <w:numPr>
          <w:ilvl w:val="0"/>
          <w:numId w:val="0"/>
        </w:numPr>
        <w:tabs>
          <w:tab w:val="clear" w:pos="720"/>
        </w:tabs>
        <w:rPr>
          <w:b/>
        </w:rPr>
      </w:pPr>
      <w:r w:rsidRPr="004F2812">
        <w:t>7.</w:t>
      </w:r>
      <w:r w:rsidRPr="004F2812">
        <w:rPr>
          <w:b/>
        </w:rPr>
        <w:tab/>
        <w:t>TERM</w:t>
      </w:r>
    </w:p>
    <w:p w14:paraId="738CA454" w14:textId="77777777" w:rsidR="00644A95" w:rsidRPr="004F2812" w:rsidRDefault="00644A95">
      <w:pPr>
        <w:pStyle w:val="Heading2"/>
        <w:numPr>
          <w:ilvl w:val="0"/>
          <w:numId w:val="0"/>
        </w:numPr>
        <w:tabs>
          <w:tab w:val="clear" w:pos="720"/>
        </w:tabs>
        <w:ind w:left="720" w:hanging="720"/>
      </w:pPr>
      <w:r w:rsidRPr="004F2812">
        <w:t>7.1</w:t>
      </w:r>
      <w:r w:rsidRPr="004F2812">
        <w:tab/>
        <w:t>Subject to the provisions for earlier termination set out in the Code, this TO Construction Agreement shall continue in force unless and until terminated in accordance with paragraph 2.6.</w:t>
      </w:r>
    </w:p>
    <w:p w14:paraId="7589118A" w14:textId="77777777" w:rsidR="00644A95" w:rsidRPr="004F2812" w:rsidRDefault="00644A95">
      <w:pPr>
        <w:pStyle w:val="Heading2"/>
        <w:numPr>
          <w:ilvl w:val="0"/>
          <w:numId w:val="0"/>
        </w:numPr>
        <w:tabs>
          <w:tab w:val="clear" w:pos="720"/>
        </w:tabs>
      </w:pPr>
      <w:r w:rsidRPr="004F2812">
        <w:t>7.2</w:t>
      </w:r>
      <w:r w:rsidRPr="004F2812">
        <w:tab/>
        <w:t>Any provisions for payment survive the termination of this TO Construction Agreement.</w:t>
      </w:r>
    </w:p>
    <w:p w14:paraId="2672D20C" w14:textId="77777777" w:rsidR="00644A95" w:rsidRPr="004F2812" w:rsidRDefault="00644A95">
      <w:pPr>
        <w:pStyle w:val="Heading1"/>
        <w:numPr>
          <w:ilvl w:val="0"/>
          <w:numId w:val="0"/>
        </w:numPr>
        <w:tabs>
          <w:tab w:val="clear" w:pos="720"/>
        </w:tabs>
        <w:rPr>
          <w:b/>
        </w:rPr>
      </w:pPr>
      <w:r w:rsidRPr="004F2812">
        <w:t>8.</w:t>
      </w:r>
      <w:r w:rsidRPr="004F2812">
        <w:rPr>
          <w:b/>
        </w:rPr>
        <w:tab/>
        <w:t>THE CODE</w:t>
      </w:r>
    </w:p>
    <w:p w14:paraId="1DF0D407" w14:textId="77777777" w:rsidR="00644A95" w:rsidRPr="004F2812" w:rsidRDefault="00644A95">
      <w:pPr>
        <w:pStyle w:val="Heading2"/>
        <w:numPr>
          <w:ilvl w:val="0"/>
          <w:numId w:val="0"/>
        </w:numPr>
        <w:tabs>
          <w:tab w:val="clear" w:pos="720"/>
        </w:tabs>
        <w:ind w:left="720" w:hanging="720"/>
      </w:pPr>
      <w:r w:rsidRPr="004F2812">
        <w:t>8.1</w:t>
      </w:r>
      <w:r w:rsidRPr="004F2812">
        <w:tab/>
        <w:t>The provisions of:</w:t>
      </w:r>
    </w:p>
    <w:p w14:paraId="3B02D6D4" w14:textId="77777777" w:rsidR="00644A95" w:rsidRPr="004F2812" w:rsidRDefault="00644A95">
      <w:pPr>
        <w:pStyle w:val="Heading2"/>
        <w:numPr>
          <w:ilvl w:val="0"/>
          <w:numId w:val="0"/>
        </w:numPr>
        <w:tabs>
          <w:tab w:val="clear" w:pos="720"/>
        </w:tabs>
        <w:ind w:left="720"/>
      </w:pPr>
      <w:r w:rsidRPr="004F2812">
        <w:t>8.1.1</w:t>
      </w:r>
      <w:r w:rsidRPr="004F2812">
        <w:tab/>
        <w:t>Section E (Payment</w:t>
      </w:r>
      <w:proofErr w:type="gramStart"/>
      <w:r w:rsidRPr="004F2812">
        <w:t>);</w:t>
      </w:r>
      <w:proofErr w:type="gramEnd"/>
    </w:p>
    <w:p w14:paraId="76F84506" w14:textId="77777777" w:rsidR="00644A95" w:rsidRPr="004F2812" w:rsidRDefault="00644A95">
      <w:pPr>
        <w:pStyle w:val="Heading2"/>
        <w:numPr>
          <w:ilvl w:val="0"/>
          <w:numId w:val="0"/>
        </w:numPr>
        <w:tabs>
          <w:tab w:val="clear" w:pos="720"/>
        </w:tabs>
        <w:ind w:left="720"/>
      </w:pPr>
      <w:r w:rsidRPr="004F2812">
        <w:t>8.1.2</w:t>
      </w:r>
      <w:r w:rsidRPr="004F2812">
        <w:tab/>
        <w:t>Section F (Confidentiality</w:t>
      </w:r>
      <w:proofErr w:type="gramStart"/>
      <w:r w:rsidRPr="004F2812">
        <w:t>);</w:t>
      </w:r>
      <w:proofErr w:type="gramEnd"/>
    </w:p>
    <w:p w14:paraId="2D7CF85C" w14:textId="77777777" w:rsidR="00644A95" w:rsidRPr="004F2812" w:rsidRDefault="00644A95">
      <w:pPr>
        <w:pStyle w:val="Heading2"/>
        <w:numPr>
          <w:ilvl w:val="0"/>
          <w:numId w:val="0"/>
        </w:numPr>
        <w:tabs>
          <w:tab w:val="clear" w:pos="720"/>
        </w:tabs>
        <w:ind w:left="1440" w:hanging="720"/>
      </w:pPr>
      <w:r w:rsidRPr="004F2812">
        <w:t>8.1.3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w:t>
      </w:r>
      <w:r w:rsidRPr="004F2812">
        <w:lastRenderedPageBreak/>
        <w:t>(Nominated Representative), 12 (Communications), 13 (Counterparts), 14 (Severance of Terms), 15 (Language), 16 (Data Protection Act), 17 (Jurisdiction), 18 (Governing Law), 19 (No Partnership)</w:t>
      </w:r>
    </w:p>
    <w:p w14:paraId="2E509A98"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65478365" w14:textId="77777777" w:rsidR="00644A95" w:rsidRPr="004F2812" w:rsidRDefault="00644A95">
      <w:pPr>
        <w:pStyle w:val="Heading1"/>
        <w:numPr>
          <w:ilvl w:val="0"/>
          <w:numId w:val="0"/>
        </w:numPr>
        <w:tabs>
          <w:tab w:val="clear" w:pos="720"/>
        </w:tabs>
        <w:rPr>
          <w:b/>
        </w:rPr>
      </w:pPr>
      <w:r w:rsidRPr="004F2812">
        <w:t>9.</w:t>
      </w:r>
      <w:r w:rsidRPr="004F2812">
        <w:rPr>
          <w:b/>
        </w:rPr>
        <w:tab/>
        <w:t>DISPUTES</w:t>
      </w:r>
    </w:p>
    <w:p w14:paraId="0388B327" w14:textId="77777777" w:rsidR="00644A95" w:rsidRPr="004F2812" w:rsidRDefault="00644A95">
      <w:pPr>
        <w:pStyle w:val="Heading2"/>
        <w:numPr>
          <w:ilvl w:val="0"/>
          <w:numId w:val="0"/>
        </w:numPr>
        <w:tabs>
          <w:tab w:val="clear" w:pos="720"/>
        </w:tabs>
        <w:ind w:left="720" w:hanging="720"/>
      </w:pPr>
      <w:r w:rsidRPr="004F2812">
        <w:t>9.1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2E4DA381" w14:textId="77777777" w:rsidR="001B6E7A" w:rsidRPr="004F2812" w:rsidRDefault="001B6E7A">
      <w:pPr>
        <w:pStyle w:val="Heading1"/>
        <w:numPr>
          <w:ilvl w:val="0"/>
          <w:numId w:val="0"/>
        </w:numPr>
        <w:tabs>
          <w:tab w:val="clear" w:pos="720"/>
        </w:tabs>
      </w:pPr>
    </w:p>
    <w:p w14:paraId="73865883" w14:textId="77777777" w:rsidR="00644A95" w:rsidRPr="004F2812" w:rsidRDefault="00644A95">
      <w:pPr>
        <w:pStyle w:val="Heading1"/>
        <w:numPr>
          <w:ilvl w:val="0"/>
          <w:numId w:val="0"/>
        </w:numPr>
        <w:tabs>
          <w:tab w:val="clear" w:pos="720"/>
        </w:tabs>
        <w:rPr>
          <w:b/>
        </w:rPr>
      </w:pPr>
      <w:r w:rsidRPr="004F2812">
        <w:t>10.</w:t>
      </w:r>
      <w:r w:rsidRPr="004F2812">
        <w:rPr>
          <w:b/>
        </w:rPr>
        <w:tab/>
        <w:t>VARIATIONS</w:t>
      </w:r>
    </w:p>
    <w:p w14:paraId="03FE92D4" w14:textId="24286383" w:rsidR="00644A95" w:rsidRPr="004F2812" w:rsidRDefault="00644A95">
      <w:pPr>
        <w:pStyle w:val="Heading2"/>
        <w:numPr>
          <w:ilvl w:val="0"/>
          <w:numId w:val="0"/>
        </w:numPr>
        <w:tabs>
          <w:tab w:val="clear" w:pos="720"/>
        </w:tabs>
        <w:ind w:left="720" w:hanging="720"/>
      </w:pPr>
      <w:r w:rsidRPr="004F2812">
        <w:t>10.1</w:t>
      </w:r>
      <w:r w:rsidRPr="004F2812">
        <w:tab/>
        <w:t xml:space="preserve">Subject to paragraphs 10.2 and 10.3 below, no variation to this TO Construction Agreement shall be effective unless made in writing and signed by or on behalf of both the Transmission Owner and </w:t>
      </w:r>
      <w:r w:rsidR="009A5103">
        <w:t>The Company</w:t>
      </w:r>
      <w:r w:rsidRPr="004F2812">
        <w:t>.</w:t>
      </w:r>
    </w:p>
    <w:p w14:paraId="58537E98" w14:textId="54333A1B" w:rsidR="00644A95" w:rsidRPr="004F2812" w:rsidRDefault="00644A95">
      <w:pPr>
        <w:pStyle w:val="Heading2"/>
        <w:numPr>
          <w:ilvl w:val="0"/>
          <w:numId w:val="0"/>
        </w:numPr>
        <w:tabs>
          <w:tab w:val="clear" w:pos="720"/>
        </w:tabs>
        <w:ind w:left="720" w:hanging="720"/>
      </w:pPr>
      <w:r w:rsidRPr="004F2812">
        <w:t>10.2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p>
    <w:p w14:paraId="162C742C" w14:textId="77777777" w:rsidR="00644A95" w:rsidRPr="004F2812" w:rsidRDefault="00644A95" w:rsidP="00BB308A">
      <w:pPr>
        <w:pStyle w:val="Heading1"/>
        <w:numPr>
          <w:ilvl w:val="0"/>
          <w:numId w:val="0"/>
        </w:numPr>
        <w:tabs>
          <w:tab w:val="clear" w:pos="720"/>
          <w:tab w:val="left" w:pos="709"/>
        </w:tabs>
        <w:ind w:left="709" w:hanging="709"/>
        <w:jc w:val="left"/>
      </w:pPr>
      <w:r w:rsidRPr="004F2812">
        <w:t>10.3</w:t>
      </w:r>
      <w:r w:rsidRPr="004F2812">
        <w:tab/>
        <w:t>The Transmission Owner has the right to vary any Appendices to this TO Construction Agreement in accordance with paragraph 2.9.</w:t>
      </w:r>
    </w:p>
    <w:p w14:paraId="4271857D" w14:textId="77777777" w:rsidR="00BB308A" w:rsidRPr="004F2812" w:rsidRDefault="00BB308A" w:rsidP="00BB308A">
      <w:bookmarkStart w:id="76" w:name="b11attr"/>
      <w:r w:rsidRPr="004F2812">
        <w:t>[11</w:t>
      </w:r>
      <w:r w:rsidRPr="004F2812">
        <w:tab/>
      </w:r>
      <w:r w:rsidRPr="004F2812">
        <w:rPr>
          <w:b/>
        </w:rPr>
        <w:t>ATTRIBUTABLE WORKS</w:t>
      </w:r>
      <w:r w:rsidRPr="004F2812">
        <w:t xml:space="preserve"> </w:t>
      </w:r>
      <w:r w:rsidRPr="004F2812">
        <w:rPr>
          <w:i/>
        </w:rPr>
        <w:t>where applicable only</w:t>
      </w:r>
      <w:r w:rsidRPr="004F2812">
        <w:t>]</w:t>
      </w:r>
    </w:p>
    <w:bookmarkEnd w:id="76"/>
    <w:p w14:paraId="181AED85" w14:textId="696990D6" w:rsidR="00BB308A" w:rsidRPr="004F2812" w:rsidRDefault="00BB308A" w:rsidP="00BB308A">
      <w:pPr>
        <w:ind w:left="720" w:hanging="720"/>
        <w:rPr>
          <w:rFonts w:cs="Arial"/>
        </w:rPr>
      </w:pPr>
      <w:r w:rsidRPr="004F2812">
        <w:rPr>
          <w:rFonts w:cs="Arial"/>
        </w:rPr>
        <w:t>11.1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5C16CA60" w14:textId="11E656EF"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7 or until </w:t>
      </w:r>
      <w:r w:rsidR="009A5103">
        <w:t>The Company</w:t>
      </w:r>
      <w:r w:rsidRPr="004F2812">
        <w:t xml:space="preserve"> notifies the Transmission Owner that it is no longer required):</w:t>
      </w:r>
    </w:p>
    <w:p w14:paraId="715EB484" w14:textId="5D292A07" w:rsidR="00BB308A" w:rsidRPr="004F2812" w:rsidRDefault="00BB308A" w:rsidP="00BB308A">
      <w:pPr>
        <w:ind w:left="2160" w:hanging="720"/>
      </w:pPr>
      <w:r w:rsidRPr="004F2812">
        <w:t>(</w:t>
      </w:r>
      <w:proofErr w:type="spellStart"/>
      <w:r w:rsidRPr="004F2812">
        <w:t>i</w:t>
      </w:r>
      <w:proofErr w:type="spellEnd"/>
      <w:r w:rsidRPr="004F2812">
        <w:t>)</w:t>
      </w:r>
      <w:r w:rsidRPr="004F2812">
        <w:tab/>
        <w:t>an estimate of the Attributable Works Capital Cost</w:t>
      </w:r>
      <w:ins w:id="77" w:author="ESO Code Admin" w:date="2024-02-08T15:25:00Z">
        <w:r w:rsidR="00E5415A">
          <w:t xml:space="preserve">, excluding the </w:t>
        </w:r>
      </w:ins>
      <w:ins w:id="78" w:author="ESO Code Admin" w:date="2024-02-19T14:45:00Z">
        <w:r w:rsidR="00927B57">
          <w:t xml:space="preserve">Excludable </w:t>
        </w:r>
        <w:proofErr w:type="gramStart"/>
        <w:r w:rsidR="00927B57">
          <w:t>C</w:t>
        </w:r>
      </w:ins>
      <w:ins w:id="79" w:author="ESO Code Admin" w:date="2024-02-08T15:25:00Z">
        <w:r w:rsidR="00E5415A" w:rsidRPr="003502F7">
          <w:t>osts</w:t>
        </w:r>
      </w:ins>
      <w:r w:rsidRPr="004F2812">
        <w:t>;</w:t>
      </w:r>
      <w:proofErr w:type="gramEnd"/>
    </w:p>
    <w:p w14:paraId="59401E84"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0BDFA3D2" w14:textId="77777777" w:rsidR="00BB308A" w:rsidRPr="004F2812" w:rsidRDefault="00BB308A" w:rsidP="00BB308A">
      <w:pPr>
        <w:ind w:left="2160" w:hanging="720"/>
      </w:pPr>
      <w:r w:rsidRPr="004F2812">
        <w:lastRenderedPageBreak/>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1D9C580D"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11EABD5F" w14:textId="4CA1C599"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7 or until </w:t>
      </w:r>
      <w:r w:rsidR="009A5103">
        <w:t>The Company</w:t>
      </w:r>
      <w:r w:rsidRPr="004F2812">
        <w:t xml:space="preserve"> notifies the Transmission Owner that it is no longer required), an estimate of the Attributable Works Capital Cost.</w:t>
      </w:r>
    </w:p>
    <w:p w14:paraId="756FA666" w14:textId="07B6F81B" w:rsidR="00BB308A" w:rsidRPr="004F2812" w:rsidRDefault="00BB308A" w:rsidP="00BB308A">
      <w:pPr>
        <w:ind w:left="720" w:hanging="720"/>
        <w:rPr>
          <w:rFonts w:cs="Arial"/>
        </w:rPr>
      </w:pPr>
      <w:r w:rsidRPr="004F2812">
        <w:rPr>
          <w:rFonts w:cs="Arial"/>
        </w:rPr>
        <w:t>11.2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6.1 to 6.5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574F7C6E" w14:textId="16FD4C11" w:rsidR="00BB308A" w:rsidRPr="004F2812" w:rsidRDefault="00BB308A" w:rsidP="00BB308A">
      <w:pPr>
        <w:ind w:left="720" w:hanging="720"/>
        <w:rPr>
          <w:rFonts w:cs="Arial"/>
        </w:rPr>
      </w:pPr>
      <w:r w:rsidRPr="004F2812">
        <w:rPr>
          <w:rFonts w:cs="Arial"/>
        </w:rPr>
        <w:t>11.3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1F657F06" w14:textId="77777777" w:rsidR="00BB308A" w:rsidRPr="004F2812" w:rsidRDefault="00BB308A">
      <w:pPr>
        <w:pStyle w:val="Heading1"/>
        <w:numPr>
          <w:ilvl w:val="0"/>
          <w:numId w:val="0"/>
        </w:numPr>
        <w:tabs>
          <w:tab w:val="clear" w:pos="720"/>
          <w:tab w:val="left" w:pos="709"/>
        </w:tabs>
        <w:ind w:left="709" w:hanging="709"/>
        <w:jc w:val="left"/>
        <w:rPr>
          <w:b/>
        </w:rPr>
      </w:pPr>
    </w:p>
    <w:p w14:paraId="13C6D4B6" w14:textId="2EC262B1" w:rsidR="00213F25" w:rsidRPr="004F2812" w:rsidRDefault="00213F25" w:rsidP="00213F25">
      <w:pPr>
        <w:pStyle w:val="Heading1"/>
        <w:numPr>
          <w:ilvl w:val="0"/>
          <w:numId w:val="0"/>
        </w:numPr>
        <w:ind w:left="709" w:hanging="709"/>
        <w:rPr>
          <w:b/>
        </w:rPr>
      </w:pPr>
      <w:r w:rsidRPr="004F2812">
        <w:br w:type="page"/>
      </w:r>
      <w:r w:rsidRPr="004F2812">
        <w:rPr>
          <w:b/>
        </w:rPr>
        <w:lastRenderedPageBreak/>
        <w:t>C.</w:t>
      </w:r>
      <w:r w:rsidRPr="004F2812">
        <w:rPr>
          <w:b/>
        </w:rPr>
        <w:tab/>
        <w:t xml:space="preserve">PRO FORMA TERMS FOR TO CONSTRUCTION AGREEMENT BETWEEN </w:t>
      </w:r>
      <w:r w:rsidR="004F2812" w:rsidRPr="00763B8E">
        <w:rPr>
          <w:b/>
        </w:rPr>
        <w:t>NGESO</w:t>
      </w:r>
      <w:r w:rsidRPr="004F2812">
        <w:rPr>
          <w:b/>
        </w:rPr>
        <w:t xml:space="preserve"> AND AN OFFSHORE TRANSMISSION OWNER UNDERTAKING WORKS WHICH INCLUDE WORKS AT A RELEVANT CONNECTION SITE.</w:t>
      </w:r>
    </w:p>
    <w:p w14:paraId="4DDB0130" w14:textId="77777777" w:rsidR="00213F25" w:rsidRPr="004F2812" w:rsidRDefault="00213F25" w:rsidP="00213F25">
      <w:pPr>
        <w:pStyle w:val="Heading1"/>
        <w:numPr>
          <w:ilvl w:val="0"/>
          <w:numId w:val="0"/>
        </w:numPr>
        <w:ind w:left="709" w:hanging="709"/>
        <w:rPr>
          <w:b/>
        </w:rPr>
      </w:pPr>
    </w:p>
    <w:p w14:paraId="65C97BAE" w14:textId="77777777" w:rsidR="00213F25" w:rsidRPr="004F2812" w:rsidRDefault="00213F25" w:rsidP="00213F25">
      <w:pPr>
        <w:pStyle w:val="BodyText"/>
        <w:spacing w:line="360" w:lineRule="auto"/>
        <w:ind w:left="4253" w:hanging="4253"/>
        <w:jc w:val="center"/>
        <w:rPr>
          <w:b/>
          <w:u w:val="single"/>
        </w:rPr>
      </w:pPr>
      <w:r w:rsidRPr="004F2812">
        <w:rPr>
          <w:b/>
          <w:u w:val="single"/>
        </w:rPr>
        <w:t xml:space="preserve">DATED [   </w:t>
      </w:r>
      <w:r w:rsidRPr="004F2812">
        <w:rPr>
          <w:b/>
          <w:u w:val="single"/>
        </w:rPr>
        <w:tab/>
        <w:t>]</w:t>
      </w:r>
    </w:p>
    <w:p w14:paraId="7D9ABBF7" w14:textId="77777777" w:rsidR="00213F25" w:rsidRPr="004F2812" w:rsidRDefault="00213F25" w:rsidP="00213F25">
      <w:pPr>
        <w:pStyle w:val="BodyText"/>
        <w:jc w:val="center"/>
        <w:rPr>
          <w:b/>
        </w:rPr>
      </w:pPr>
    </w:p>
    <w:p w14:paraId="3429F94D" w14:textId="77777777" w:rsidR="00213F25" w:rsidRPr="004F2812" w:rsidRDefault="00213F25" w:rsidP="00213F25">
      <w:pPr>
        <w:pStyle w:val="BodyText"/>
        <w:jc w:val="center"/>
        <w:rPr>
          <w:b/>
        </w:rPr>
      </w:pPr>
      <w:r w:rsidRPr="004F2812">
        <w:rPr>
          <w:b/>
        </w:rPr>
        <w:t xml:space="preserve">[         </w:t>
      </w:r>
      <w:proofErr w:type="gramStart"/>
      <w:r w:rsidRPr="004F2812">
        <w:rPr>
          <w:b/>
        </w:rPr>
        <w:t xml:space="preserve">  ]</w:t>
      </w:r>
      <w:proofErr w:type="gramEnd"/>
      <w:r w:rsidRPr="004F2812">
        <w:rPr>
          <w:b/>
        </w:rPr>
        <w:t xml:space="preserve"> (1)</w:t>
      </w:r>
    </w:p>
    <w:p w14:paraId="494DE181" w14:textId="77777777" w:rsidR="00213F25" w:rsidRPr="004F2812" w:rsidRDefault="00213F25" w:rsidP="00213F25">
      <w:pPr>
        <w:pStyle w:val="BodyText"/>
        <w:jc w:val="center"/>
        <w:rPr>
          <w:b/>
        </w:rPr>
      </w:pPr>
    </w:p>
    <w:p w14:paraId="4BD0E63B" w14:textId="77777777" w:rsidR="00213F25" w:rsidRPr="004F2812" w:rsidRDefault="00213F25" w:rsidP="00213F25">
      <w:pPr>
        <w:pStyle w:val="BodyText"/>
        <w:jc w:val="center"/>
        <w:rPr>
          <w:b/>
        </w:rPr>
      </w:pPr>
      <w:r w:rsidRPr="004F2812">
        <w:rPr>
          <w:b/>
        </w:rPr>
        <w:t>and</w:t>
      </w:r>
    </w:p>
    <w:p w14:paraId="281D5381" w14:textId="77777777" w:rsidR="00213F25" w:rsidRPr="004F2812" w:rsidRDefault="00213F25" w:rsidP="00213F25">
      <w:pPr>
        <w:pStyle w:val="BodyText"/>
        <w:jc w:val="center"/>
        <w:rPr>
          <w:b/>
        </w:rPr>
      </w:pPr>
    </w:p>
    <w:p w14:paraId="08194F30" w14:textId="24D028D3" w:rsidR="00213F25" w:rsidRPr="004F2812" w:rsidRDefault="00213F25" w:rsidP="00213F25">
      <w:pPr>
        <w:pStyle w:val="BodyText"/>
        <w:jc w:val="center"/>
        <w:rPr>
          <w:b/>
        </w:rPr>
      </w:pPr>
      <w:r w:rsidRPr="004F2812">
        <w:rPr>
          <w:b/>
        </w:rPr>
        <w:t xml:space="preserve">           </w:t>
      </w:r>
      <w:r w:rsidR="004F2812" w:rsidRPr="00763B8E">
        <w:rPr>
          <w:b/>
        </w:rPr>
        <w:t>NGESO</w:t>
      </w:r>
      <w:r w:rsidRPr="004F2812">
        <w:rPr>
          <w:b/>
        </w:rPr>
        <w:t xml:space="preserve"> (2)</w:t>
      </w:r>
    </w:p>
    <w:p w14:paraId="4DFF9750" w14:textId="77777777" w:rsidR="00213F25" w:rsidRPr="004F2812" w:rsidRDefault="00213F25" w:rsidP="00213F25">
      <w:pPr>
        <w:pStyle w:val="BodyText"/>
        <w:spacing w:line="360" w:lineRule="auto"/>
        <w:jc w:val="center"/>
        <w:rPr>
          <w:b/>
        </w:rPr>
      </w:pPr>
    </w:p>
    <w:p w14:paraId="615CBEB6"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br/>
      </w:r>
    </w:p>
    <w:p w14:paraId="3E0D467A"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t>TO CONSTRUCTION AGREEMENT</w:t>
      </w:r>
    </w:p>
    <w:p w14:paraId="1E55818D" w14:textId="77777777" w:rsidR="00213F25" w:rsidRPr="004F2812" w:rsidRDefault="00213F25" w:rsidP="00213F25">
      <w:pPr>
        <w:pStyle w:val="BodyText"/>
        <w:spacing w:after="0" w:line="360" w:lineRule="auto"/>
        <w:jc w:val="center"/>
        <w:rPr>
          <w:bCs/>
          <w:i/>
          <w:iCs/>
        </w:rPr>
      </w:pPr>
      <w:r w:rsidRPr="00117F75">
        <w:rPr>
          <w:bCs/>
          <w:i/>
          <w:iCs/>
          <w14:shadow w14:blurRad="50800" w14:dist="38100" w14:dir="2700000" w14:sx="100000" w14:sy="100000" w14:kx="0" w14:ky="0" w14:algn="tl">
            <w14:srgbClr w14:val="000000">
              <w14:alpha w14:val="60000"/>
            </w14:srgbClr>
          </w14:shadow>
        </w:rPr>
        <w:br/>
      </w:r>
      <w:r w:rsidRPr="00117F75">
        <w:rPr>
          <w:bCs/>
          <w:i/>
          <w:iCs/>
          <w14:shadow w14:blurRad="50800" w14:dist="38100" w14:dir="2700000" w14:sx="100000" w14:sy="100000" w14:kx="0" w14:ky="0" w14:algn="tl">
            <w14:srgbClr w14:val="000000">
              <w14:alpha w14:val="60000"/>
            </w14:srgbClr>
          </w14:shadow>
        </w:rPr>
        <w:br/>
      </w:r>
      <w:r w:rsidRPr="004F2812">
        <w:rPr>
          <w:bCs/>
          <w:i/>
          <w:iCs/>
        </w:rPr>
        <w:br/>
      </w:r>
    </w:p>
    <w:p w14:paraId="5157BFC9" w14:textId="77777777" w:rsidR="00213F25" w:rsidRPr="004F2812" w:rsidRDefault="00213F25" w:rsidP="00213F25">
      <w:pPr>
        <w:pStyle w:val="BodyText"/>
        <w:spacing w:after="0" w:line="360" w:lineRule="auto"/>
        <w:jc w:val="center"/>
        <w:rPr>
          <w:b/>
        </w:rPr>
      </w:pPr>
    </w:p>
    <w:p w14:paraId="2E655963" w14:textId="77777777" w:rsidR="00213F25" w:rsidRPr="004F2812" w:rsidRDefault="00213F25" w:rsidP="00213F25">
      <w:pPr>
        <w:pStyle w:val="BodyText"/>
        <w:spacing w:line="360" w:lineRule="auto"/>
        <w:jc w:val="center"/>
        <w:rPr>
          <w:b/>
        </w:rPr>
      </w:pPr>
      <w:r w:rsidRPr="004F2812">
        <w:rPr>
          <w:b/>
        </w:rPr>
        <w:t xml:space="preserve">Reference: [      </w:t>
      </w:r>
      <w:r w:rsidRPr="004F2812">
        <w:rPr>
          <w:b/>
        </w:rPr>
        <w:tab/>
        <w:t xml:space="preserve">          </w:t>
      </w:r>
      <w:proofErr w:type="gramStart"/>
      <w:r w:rsidRPr="004F2812">
        <w:rPr>
          <w:b/>
        </w:rPr>
        <w:t xml:space="preserve">  ]</w:t>
      </w:r>
      <w:proofErr w:type="gramEnd"/>
    </w:p>
    <w:p w14:paraId="0122FCDE" w14:textId="77777777" w:rsidR="00213F25" w:rsidRPr="004F2812" w:rsidRDefault="00213F25" w:rsidP="00213F25">
      <w:pPr>
        <w:pStyle w:val="BodyText"/>
        <w:spacing w:line="360" w:lineRule="auto"/>
        <w:jc w:val="center"/>
        <w:rPr>
          <w:b/>
        </w:rPr>
        <w:sectPr w:rsidR="00213F25" w:rsidRPr="004F2812" w:rsidSect="00F92933">
          <w:footerReference w:type="even" r:id="rId11"/>
          <w:footerReference w:type="default" r:id="rId12"/>
          <w:headerReference w:type="first" r:id="rId13"/>
          <w:footerReference w:type="first" r:id="rId14"/>
          <w:pgSz w:w="11907" w:h="16840" w:code="9"/>
          <w:pgMar w:top="1418" w:right="1701" w:bottom="1418" w:left="1701" w:header="284" w:footer="142" w:gutter="0"/>
          <w:pgNumType w:start="1"/>
          <w:cols w:space="720"/>
          <w:titlePg/>
        </w:sectPr>
      </w:pPr>
    </w:p>
    <w:p w14:paraId="364B7238" w14:textId="77777777" w:rsidR="00213F25" w:rsidRPr="004F2812" w:rsidRDefault="00213F25" w:rsidP="00213F25">
      <w:pPr>
        <w:pStyle w:val="BodyText"/>
        <w:jc w:val="center"/>
        <w:rPr>
          <w:b/>
          <w:u w:val="single"/>
        </w:rPr>
      </w:pPr>
      <w:r w:rsidRPr="004F2812">
        <w:rPr>
          <w:b/>
          <w:u w:val="single"/>
        </w:rPr>
        <w:lastRenderedPageBreak/>
        <w:t>CONTENTS</w:t>
      </w:r>
    </w:p>
    <w:p w14:paraId="07699036" w14:textId="77777777" w:rsidR="00213F25" w:rsidRPr="004F2812" w:rsidRDefault="00213F25" w:rsidP="00213F25">
      <w:pPr>
        <w:pStyle w:val="BodyText"/>
        <w:jc w:val="center"/>
        <w:rPr>
          <w:b/>
          <w:u w:val="single"/>
        </w:rPr>
      </w:pPr>
    </w:p>
    <w:p w14:paraId="77CE1997" w14:textId="77777777" w:rsidR="00213F25" w:rsidRPr="004F2812" w:rsidRDefault="00213F25" w:rsidP="00213F25">
      <w:pPr>
        <w:pStyle w:val="BodyText"/>
        <w:rPr>
          <w:b/>
        </w:rPr>
      </w:pPr>
      <w:r w:rsidRPr="004F2812">
        <w:rPr>
          <w:b/>
        </w:rPr>
        <w:t>1.</w:t>
      </w:r>
      <w:r w:rsidRPr="004F2812">
        <w:rPr>
          <w:b/>
        </w:rPr>
        <w:tab/>
        <w:t>Definitions, Interpretation and Construction</w:t>
      </w:r>
    </w:p>
    <w:p w14:paraId="38B8BBFA" w14:textId="77777777" w:rsidR="00213F25" w:rsidRPr="004F2812" w:rsidRDefault="00213F25" w:rsidP="00213F25">
      <w:pPr>
        <w:pStyle w:val="BodyText"/>
        <w:rPr>
          <w:b/>
        </w:rPr>
      </w:pPr>
      <w:r w:rsidRPr="004F2812">
        <w:rPr>
          <w:b/>
        </w:rPr>
        <w:t>2.</w:t>
      </w:r>
      <w:r w:rsidRPr="004F2812">
        <w:rPr>
          <w:b/>
        </w:rPr>
        <w:tab/>
        <w:t>Carrying out the Works</w:t>
      </w:r>
    </w:p>
    <w:p w14:paraId="2210450E" w14:textId="77777777" w:rsidR="00213F25" w:rsidRPr="004F2812" w:rsidRDefault="00213F25" w:rsidP="00213F25">
      <w:pPr>
        <w:pStyle w:val="BodyText"/>
        <w:rPr>
          <w:b/>
        </w:rPr>
      </w:pPr>
      <w:r w:rsidRPr="004F2812">
        <w:rPr>
          <w:b/>
        </w:rPr>
        <w:t>3.</w:t>
      </w:r>
      <w:r w:rsidRPr="004F2812">
        <w:rPr>
          <w:b/>
        </w:rPr>
        <w:tab/>
        <w:t>Delays</w:t>
      </w:r>
    </w:p>
    <w:p w14:paraId="6535FEC1" w14:textId="77777777" w:rsidR="00213F25" w:rsidRPr="004F2812" w:rsidRDefault="00213F25" w:rsidP="00213F25">
      <w:pPr>
        <w:pStyle w:val="BodyText"/>
        <w:rPr>
          <w:b/>
        </w:rPr>
      </w:pPr>
      <w:r w:rsidRPr="004F2812">
        <w:rPr>
          <w:b/>
        </w:rPr>
        <w:t>4</w:t>
      </w:r>
      <w:r w:rsidRPr="004F2812">
        <w:rPr>
          <w:b/>
        </w:rPr>
        <w:tab/>
        <w:t>Commissioning Programme and Liquidated Damages</w:t>
      </w:r>
    </w:p>
    <w:p w14:paraId="637B15B1" w14:textId="77777777" w:rsidR="00213F25" w:rsidRPr="004F2812" w:rsidRDefault="00213F25" w:rsidP="00213F25">
      <w:pPr>
        <w:pStyle w:val="BodyText"/>
        <w:rPr>
          <w:b/>
        </w:rPr>
      </w:pPr>
      <w:r w:rsidRPr="004F2812">
        <w:rPr>
          <w:b/>
        </w:rPr>
        <w:t>5.</w:t>
      </w:r>
      <w:r w:rsidRPr="004F2812">
        <w:rPr>
          <w:b/>
        </w:rPr>
        <w:tab/>
        <w:t>Independent Engineer</w:t>
      </w:r>
    </w:p>
    <w:p w14:paraId="03FC1081" w14:textId="77777777" w:rsidR="00213F25" w:rsidRPr="004F2812" w:rsidRDefault="00213F25" w:rsidP="00213F25">
      <w:pPr>
        <w:pStyle w:val="BodyText"/>
        <w:rPr>
          <w:b/>
        </w:rPr>
      </w:pPr>
      <w:r w:rsidRPr="004F2812">
        <w:rPr>
          <w:b/>
        </w:rPr>
        <w:t>6.</w:t>
      </w:r>
      <w:r w:rsidRPr="004F2812">
        <w:rPr>
          <w:b/>
        </w:rPr>
        <w:tab/>
        <w:t>Approval to Connect\Becoming Operational</w:t>
      </w:r>
    </w:p>
    <w:p w14:paraId="7811D93C" w14:textId="77777777" w:rsidR="00213F25" w:rsidRPr="004F2812" w:rsidRDefault="00213F25" w:rsidP="00213F25">
      <w:pPr>
        <w:pStyle w:val="BodyText"/>
        <w:rPr>
          <w:b/>
        </w:rPr>
      </w:pPr>
      <w:r w:rsidRPr="004F2812">
        <w:rPr>
          <w:b/>
        </w:rPr>
        <w:t xml:space="preserve">7. </w:t>
      </w:r>
      <w:r w:rsidRPr="004F2812">
        <w:rPr>
          <w:b/>
        </w:rPr>
        <w:tab/>
        <w:t xml:space="preserve">TO Final Sums </w:t>
      </w:r>
    </w:p>
    <w:p w14:paraId="5FC7D1B9" w14:textId="77777777" w:rsidR="00213F25" w:rsidRPr="004F2812" w:rsidRDefault="00213F25" w:rsidP="00213F25">
      <w:pPr>
        <w:pStyle w:val="BodyText"/>
        <w:rPr>
          <w:b/>
        </w:rPr>
      </w:pPr>
      <w:r w:rsidRPr="004F2812">
        <w:rPr>
          <w:b/>
        </w:rPr>
        <w:t>8.</w:t>
      </w:r>
      <w:r w:rsidRPr="004F2812">
        <w:rPr>
          <w:b/>
        </w:rPr>
        <w:tab/>
        <w:t>Term</w:t>
      </w:r>
    </w:p>
    <w:p w14:paraId="0FC59B06" w14:textId="77777777" w:rsidR="00213F25" w:rsidRPr="004F2812" w:rsidRDefault="00213F25" w:rsidP="00213F25">
      <w:pPr>
        <w:pStyle w:val="BodyText"/>
        <w:rPr>
          <w:b/>
        </w:rPr>
      </w:pPr>
      <w:r w:rsidRPr="004F2812">
        <w:rPr>
          <w:b/>
        </w:rPr>
        <w:t>9.</w:t>
      </w:r>
      <w:r w:rsidRPr="004F2812">
        <w:rPr>
          <w:b/>
        </w:rPr>
        <w:tab/>
        <w:t>The Code</w:t>
      </w:r>
    </w:p>
    <w:p w14:paraId="2AD8EF7A" w14:textId="77777777" w:rsidR="00213F25" w:rsidRPr="004F2812" w:rsidRDefault="00213F25" w:rsidP="00213F25">
      <w:pPr>
        <w:pStyle w:val="BodyText"/>
        <w:rPr>
          <w:b/>
        </w:rPr>
      </w:pPr>
      <w:r w:rsidRPr="004F2812">
        <w:rPr>
          <w:b/>
        </w:rPr>
        <w:t>10.</w:t>
      </w:r>
      <w:r w:rsidRPr="004F2812">
        <w:rPr>
          <w:b/>
        </w:rPr>
        <w:tab/>
        <w:t>Disputes and TO Event of Default</w:t>
      </w:r>
    </w:p>
    <w:p w14:paraId="5F67DAEF" w14:textId="77777777" w:rsidR="00213F25" w:rsidRPr="004F2812" w:rsidRDefault="00213F25" w:rsidP="00213F25">
      <w:pPr>
        <w:pStyle w:val="BodyText"/>
        <w:rPr>
          <w:b/>
        </w:rPr>
      </w:pPr>
      <w:r w:rsidRPr="004F2812">
        <w:rPr>
          <w:b/>
        </w:rPr>
        <w:t>11.</w:t>
      </w:r>
      <w:r w:rsidRPr="004F2812">
        <w:rPr>
          <w:b/>
        </w:rPr>
        <w:tab/>
        <w:t>Variations</w:t>
      </w:r>
    </w:p>
    <w:p w14:paraId="2E46E4D5" w14:textId="77777777" w:rsidR="00213F25" w:rsidRPr="004F2812" w:rsidRDefault="00213F25" w:rsidP="00213F25">
      <w:pPr>
        <w:pStyle w:val="BodyText"/>
        <w:rPr>
          <w:b/>
        </w:rPr>
      </w:pPr>
    </w:p>
    <w:p w14:paraId="70C58955" w14:textId="77777777" w:rsidR="00213F25" w:rsidRPr="004F2812" w:rsidRDefault="00213F25" w:rsidP="00213F25">
      <w:pPr>
        <w:pStyle w:val="BodyText"/>
        <w:ind w:left="1702" w:hanging="982"/>
        <w:rPr>
          <w:b/>
        </w:rPr>
      </w:pPr>
      <w:r w:rsidRPr="004F2812">
        <w:rPr>
          <w:b/>
        </w:rPr>
        <w:t>APPENDIX A</w:t>
      </w:r>
      <w:r w:rsidRPr="004F2812">
        <w:rPr>
          <w:b/>
        </w:rPr>
        <w:tab/>
        <w:t>CONNECTION SITE AND TRANSMISSION CONNECTION ASSETS</w:t>
      </w:r>
    </w:p>
    <w:p w14:paraId="6532666E" w14:textId="77777777" w:rsidR="00213F25" w:rsidRPr="004F2812" w:rsidRDefault="00213F25" w:rsidP="00213F25">
      <w:pPr>
        <w:pStyle w:val="BodyText"/>
        <w:ind w:left="2160" w:hanging="1440"/>
        <w:rPr>
          <w:b/>
        </w:rPr>
      </w:pPr>
      <w:r w:rsidRPr="004F2812">
        <w:rPr>
          <w:b/>
        </w:rPr>
        <w:t xml:space="preserve">APPENDIX B </w:t>
      </w:r>
      <w:r w:rsidRPr="004F2812">
        <w:rPr>
          <w:b/>
        </w:rPr>
        <w:tab/>
        <w:t>TRANSMISSION INTERFACE SITE/EMBEDDED TRANSMISSION INTERFACE SITE</w:t>
      </w:r>
    </w:p>
    <w:p w14:paraId="5990812C" w14:textId="77777777" w:rsidR="00213F25" w:rsidRPr="004F2812" w:rsidRDefault="00213F25" w:rsidP="00213F25">
      <w:pPr>
        <w:pStyle w:val="BodyText"/>
        <w:ind w:left="1702" w:hanging="982"/>
        <w:rPr>
          <w:b/>
        </w:rPr>
      </w:pPr>
      <w:r w:rsidRPr="004F2812">
        <w:rPr>
          <w:b/>
        </w:rPr>
        <w:t>APPENDIX C</w:t>
      </w:r>
      <w:r w:rsidRPr="004F2812">
        <w:rPr>
          <w:b/>
        </w:rPr>
        <w:tab/>
        <w:t>CONNECTION SITE – SITE SPECIFIC TECHNICAL REQUIREMENTS</w:t>
      </w:r>
    </w:p>
    <w:p w14:paraId="17B84E74" w14:textId="77777777" w:rsidR="00213F25" w:rsidRPr="004F2812" w:rsidRDefault="00213F25" w:rsidP="00213F25">
      <w:pPr>
        <w:pStyle w:val="BodyText"/>
        <w:ind w:left="2160" w:hanging="1440"/>
        <w:rPr>
          <w:b/>
        </w:rPr>
      </w:pPr>
      <w:r w:rsidRPr="004F2812">
        <w:rPr>
          <w:b/>
        </w:rPr>
        <w:t>APPENDIX D</w:t>
      </w:r>
      <w:r w:rsidRPr="004F2812">
        <w:rPr>
          <w:b/>
        </w:rPr>
        <w:tab/>
        <w:t>TRANSMISSION INTERFACE SITE/EMBEDDED TRANSMISSION INTERFACE SITE – SITE SPECIFIC TECHNICAL DESIGN AND OPERATIONAL REQUIREMENTS</w:t>
      </w:r>
    </w:p>
    <w:p w14:paraId="14A666F9" w14:textId="77777777" w:rsidR="00213F25" w:rsidRPr="004F2812" w:rsidRDefault="00213F25" w:rsidP="00213F25">
      <w:pPr>
        <w:pStyle w:val="BodyText"/>
        <w:ind w:left="2160" w:hanging="1440"/>
        <w:rPr>
          <w:b/>
        </w:rPr>
      </w:pPr>
      <w:r w:rsidRPr="004F2812">
        <w:rPr>
          <w:b/>
        </w:rPr>
        <w:t>APPENDIX E</w:t>
      </w:r>
      <w:r w:rsidRPr="004F2812">
        <w:rPr>
          <w:b/>
        </w:rPr>
        <w:tab/>
        <w:t>TRANSMISSION INTERFACE SITE SPECIFICATION/EMBEDDED TRANSMISSION INTERFACE SITE SPECIFICATION</w:t>
      </w:r>
    </w:p>
    <w:p w14:paraId="4EC92617" w14:textId="77777777" w:rsidR="00213F25" w:rsidRPr="004F2812" w:rsidRDefault="00213F25" w:rsidP="00213F25">
      <w:pPr>
        <w:pStyle w:val="BodyText"/>
        <w:ind w:left="2160" w:hanging="1440"/>
        <w:rPr>
          <w:b/>
        </w:rPr>
      </w:pPr>
      <w:r w:rsidRPr="004F2812">
        <w:rPr>
          <w:b/>
        </w:rPr>
        <w:t>APPENDIX F</w:t>
      </w:r>
      <w:r w:rsidRPr="004F2812">
        <w:rPr>
          <w:b/>
        </w:rPr>
        <w:tab/>
        <w:t xml:space="preserve">CONNECTION SITE SPECIFICATION </w:t>
      </w:r>
    </w:p>
    <w:p w14:paraId="15C70CB6" w14:textId="77777777" w:rsidR="00213F25" w:rsidRPr="004F2812" w:rsidRDefault="00213F25" w:rsidP="00213F25">
      <w:pPr>
        <w:pStyle w:val="BodyText"/>
        <w:ind w:left="2160" w:hanging="1440"/>
        <w:rPr>
          <w:b/>
        </w:rPr>
      </w:pPr>
      <w:r w:rsidRPr="004F2812">
        <w:rPr>
          <w:b/>
        </w:rPr>
        <w:t>APPENDIX G</w:t>
      </w:r>
      <w:r w:rsidRPr="004F2812">
        <w:rPr>
          <w:b/>
        </w:rPr>
        <w:tab/>
        <w:t>TRANSMISSION CONNECTION ASSET WORKS</w:t>
      </w:r>
    </w:p>
    <w:p w14:paraId="103F591E" w14:textId="77777777" w:rsidR="00213F25" w:rsidRPr="004F2812" w:rsidRDefault="00213F25" w:rsidP="00213F25">
      <w:pPr>
        <w:pStyle w:val="BodyText"/>
        <w:ind w:left="2160" w:hanging="1440"/>
        <w:rPr>
          <w:b/>
        </w:rPr>
      </w:pPr>
      <w:r w:rsidRPr="004F2812">
        <w:rPr>
          <w:b/>
        </w:rPr>
        <w:t>APPENDIX H</w:t>
      </w:r>
      <w:r w:rsidRPr="004F2812">
        <w:rPr>
          <w:b/>
        </w:rPr>
        <w:tab/>
        <w:t>TRANSMISSION REINFORCEMENT WORKS</w:t>
      </w:r>
    </w:p>
    <w:p w14:paraId="694A93CF" w14:textId="77777777" w:rsidR="00213F25" w:rsidRPr="004F2812" w:rsidRDefault="00213F25" w:rsidP="00213F25">
      <w:pPr>
        <w:pStyle w:val="BodyText"/>
        <w:ind w:left="2160" w:hanging="1440"/>
        <w:rPr>
          <w:b/>
        </w:rPr>
      </w:pPr>
      <w:r w:rsidRPr="004F2812">
        <w:rPr>
          <w:b/>
        </w:rPr>
        <w:t>APPENDIX I</w:t>
      </w:r>
      <w:r w:rsidRPr="004F2812">
        <w:rPr>
          <w:b/>
        </w:rPr>
        <w:tab/>
        <w:t>USER’S WORKS</w:t>
      </w:r>
    </w:p>
    <w:p w14:paraId="6D156A14" w14:textId="77777777" w:rsidR="00213F25" w:rsidRPr="004F2812" w:rsidRDefault="00213F25" w:rsidP="00213F25">
      <w:pPr>
        <w:pStyle w:val="BodyText"/>
        <w:ind w:left="2160" w:hanging="1440"/>
        <w:rPr>
          <w:b/>
          <w:lang w:val="fr-FR"/>
        </w:rPr>
      </w:pPr>
      <w:r w:rsidRPr="004F2812">
        <w:rPr>
          <w:b/>
          <w:lang w:val="fr-FR"/>
        </w:rPr>
        <w:t>APPENDIX J</w:t>
      </w:r>
      <w:r w:rsidRPr="004F2812">
        <w:rPr>
          <w:b/>
          <w:lang w:val="fr-FR"/>
        </w:rPr>
        <w:tab/>
        <w:t>CONSTRUCTION PROGRAMME</w:t>
      </w:r>
    </w:p>
    <w:p w14:paraId="69936119" w14:textId="77777777" w:rsidR="00213F25" w:rsidRPr="004F2812" w:rsidRDefault="00213F25" w:rsidP="00213F25">
      <w:pPr>
        <w:pStyle w:val="BodyText"/>
        <w:ind w:left="2160" w:hanging="1440"/>
        <w:rPr>
          <w:b/>
          <w:lang w:val="fr-FR"/>
        </w:rPr>
      </w:pPr>
      <w:r w:rsidRPr="004F2812">
        <w:rPr>
          <w:b/>
          <w:lang w:val="fr-FR"/>
        </w:rPr>
        <w:lastRenderedPageBreak/>
        <w:t>APPENDIX K</w:t>
      </w:r>
      <w:r w:rsidRPr="004F2812">
        <w:rPr>
          <w:b/>
          <w:lang w:val="fr-FR"/>
        </w:rPr>
        <w:tab/>
        <w:t>LIQUIDATED DAMAGES</w:t>
      </w:r>
    </w:p>
    <w:p w14:paraId="5600E235" w14:textId="77777777" w:rsidR="00213F25" w:rsidRPr="004F2812" w:rsidRDefault="00213F25" w:rsidP="00213F25">
      <w:pPr>
        <w:pStyle w:val="BodyText"/>
        <w:ind w:left="2160" w:hanging="1440"/>
        <w:rPr>
          <w:b/>
        </w:rPr>
      </w:pPr>
      <w:r w:rsidRPr="004F2812">
        <w:rPr>
          <w:b/>
        </w:rPr>
        <w:t>APPENDIX L</w:t>
      </w:r>
      <w:r w:rsidRPr="004F2812">
        <w:rPr>
          <w:b/>
        </w:rPr>
        <w:tab/>
        <w:t>ONE OFF WORKS</w:t>
      </w:r>
    </w:p>
    <w:p w14:paraId="7AF2FB32" w14:textId="77777777" w:rsidR="00213F25" w:rsidRPr="004F2812" w:rsidRDefault="00213F25" w:rsidP="00213F25">
      <w:pPr>
        <w:pStyle w:val="BodyText"/>
        <w:ind w:left="2160" w:hanging="1440"/>
        <w:rPr>
          <w:b/>
        </w:rPr>
      </w:pPr>
      <w:r w:rsidRPr="004F2812">
        <w:rPr>
          <w:b/>
        </w:rPr>
        <w:t>APPENDIX M</w:t>
      </w:r>
      <w:r w:rsidRPr="004F2812">
        <w:rPr>
          <w:b/>
        </w:rPr>
        <w:tab/>
        <w:t xml:space="preserve">SEVEN YEAR STATEMENT WORKS AND </w:t>
      </w:r>
      <w:proofErr w:type="gramStart"/>
      <w:r w:rsidRPr="004F2812">
        <w:rPr>
          <w:b/>
        </w:rPr>
        <w:t>THIRD PARTY</w:t>
      </w:r>
      <w:proofErr w:type="gramEnd"/>
      <w:r w:rsidRPr="004F2812">
        <w:rPr>
          <w:b/>
        </w:rPr>
        <w:t xml:space="preserve"> WORKS</w:t>
      </w:r>
    </w:p>
    <w:p w14:paraId="569B953D" w14:textId="77777777" w:rsidR="00213F25" w:rsidRPr="004F2812" w:rsidRDefault="00213F25" w:rsidP="00213F25">
      <w:pPr>
        <w:pStyle w:val="BodyText"/>
        <w:ind w:left="2160" w:hanging="1440"/>
        <w:rPr>
          <w:b/>
        </w:rPr>
      </w:pPr>
      <w:r w:rsidRPr="004F2812">
        <w:rPr>
          <w:b/>
        </w:rPr>
        <w:t>APPENDIX N</w:t>
      </w:r>
      <w:r w:rsidRPr="004F2812">
        <w:rPr>
          <w:b/>
        </w:rPr>
        <w:tab/>
        <w:t>CONSENTS WORKS</w:t>
      </w:r>
    </w:p>
    <w:p w14:paraId="29B92A8A" w14:textId="77777777" w:rsidR="00213F25" w:rsidRPr="004F2812" w:rsidRDefault="00213F25" w:rsidP="00213F25">
      <w:pPr>
        <w:pStyle w:val="BodyText"/>
        <w:ind w:left="2160" w:hanging="1440"/>
        <w:rPr>
          <w:b/>
        </w:rPr>
      </w:pPr>
      <w:r w:rsidRPr="004F2812">
        <w:rPr>
          <w:b/>
        </w:rPr>
        <w:t>APPENDIX O</w:t>
      </w:r>
      <w:r w:rsidRPr="004F2812">
        <w:rPr>
          <w:b/>
        </w:rPr>
        <w:tab/>
        <w:t>OFFSHORE WORKS CRITERIA</w:t>
      </w:r>
    </w:p>
    <w:p w14:paraId="3FA1C0C2" w14:textId="77777777" w:rsidR="00213F25" w:rsidRPr="004F2812" w:rsidRDefault="00213F25" w:rsidP="00213F25">
      <w:pPr>
        <w:pStyle w:val="BodyText"/>
        <w:ind w:left="2160" w:hanging="1440"/>
        <w:rPr>
          <w:b/>
        </w:rPr>
      </w:pPr>
      <w:r w:rsidRPr="004F2812">
        <w:rPr>
          <w:b/>
        </w:rPr>
        <w:t>APPENDIX P</w:t>
      </w:r>
      <w:r w:rsidRPr="004F2812">
        <w:rPr>
          <w:b/>
        </w:rPr>
        <w:tab/>
        <w:t>USER DATA</w:t>
      </w:r>
    </w:p>
    <w:p w14:paraId="3B6C9709" w14:textId="77777777" w:rsidR="00213F25" w:rsidRPr="004F2812" w:rsidRDefault="00213F25" w:rsidP="00213F25">
      <w:pPr>
        <w:pStyle w:val="BodyText"/>
        <w:ind w:left="2160" w:hanging="1440"/>
        <w:rPr>
          <w:b/>
        </w:rPr>
      </w:pPr>
      <w:r w:rsidRPr="004F2812">
        <w:rPr>
          <w:b/>
        </w:rPr>
        <w:t>APPENDIX Q</w:t>
      </w:r>
      <w:r w:rsidRPr="004F2812">
        <w:rPr>
          <w:b/>
        </w:rPr>
        <w:tab/>
        <w:t>TRANSMISSION INTERFACE SITE WORKS/EMBEDDED TRANSMISSION INTERFACE SITE WORKS</w:t>
      </w:r>
    </w:p>
    <w:p w14:paraId="4FEB15D3" w14:textId="77777777" w:rsidR="00213F25" w:rsidRPr="004F2812" w:rsidRDefault="00213F25" w:rsidP="00213F25">
      <w:pPr>
        <w:pStyle w:val="BodyText"/>
        <w:ind w:left="2160" w:hanging="1440"/>
        <w:rPr>
          <w:b/>
        </w:rPr>
      </w:pPr>
      <w:r w:rsidRPr="004F2812">
        <w:rPr>
          <w:b/>
        </w:rPr>
        <w:t>APPENDIX R</w:t>
      </w:r>
      <w:r w:rsidRPr="004F2812">
        <w:rPr>
          <w:b/>
        </w:rPr>
        <w:tab/>
        <w:t>INITIAL SERVICES CAPABILITY SPECIFICATION</w:t>
      </w:r>
    </w:p>
    <w:p w14:paraId="08B12C87" w14:textId="77777777" w:rsidR="00213F25" w:rsidRPr="004F2812" w:rsidRDefault="00213F25" w:rsidP="00213F25">
      <w:pPr>
        <w:pStyle w:val="BodyText"/>
        <w:ind w:left="1702" w:hanging="982"/>
        <w:rPr>
          <w:b/>
        </w:rPr>
      </w:pPr>
      <w:r w:rsidRPr="004F2812">
        <w:rPr>
          <w:b/>
        </w:rPr>
        <w:t>APPENDIX S</w:t>
      </w:r>
      <w:r w:rsidRPr="004F2812">
        <w:rPr>
          <w:b/>
        </w:rPr>
        <w:tab/>
        <w:t>MATTERS FOR COMPLETION REPORT</w:t>
      </w:r>
    </w:p>
    <w:p w14:paraId="1005E79A" w14:textId="77777777" w:rsidR="00213F25" w:rsidRPr="004F2812" w:rsidRDefault="00213F25" w:rsidP="00213F25">
      <w:pPr>
        <w:pStyle w:val="BodyText"/>
        <w:ind w:left="2160" w:hanging="1440"/>
        <w:rPr>
          <w:b/>
        </w:rPr>
      </w:pPr>
      <w:r w:rsidRPr="004F2812">
        <w:rPr>
          <w:b/>
        </w:rPr>
        <w:t>APPENDIX T</w:t>
      </w:r>
      <w:r w:rsidRPr="004F2812">
        <w:rPr>
          <w:b/>
        </w:rPr>
        <w:tab/>
        <w:t>TO EVENT OF DEFAULT</w:t>
      </w:r>
    </w:p>
    <w:p w14:paraId="4D92A708" w14:textId="77777777" w:rsidR="00213F25" w:rsidRPr="004F2812" w:rsidRDefault="00213F25" w:rsidP="00213F25">
      <w:pPr>
        <w:pStyle w:val="BodyText"/>
        <w:ind w:left="2160" w:hanging="1440"/>
        <w:rPr>
          <w:b/>
        </w:rPr>
      </w:pPr>
      <w:r w:rsidRPr="004F2812">
        <w:rPr>
          <w:b/>
        </w:rPr>
        <w:t>APPENDIX U</w:t>
      </w:r>
      <w:r w:rsidRPr="004F2812">
        <w:rPr>
          <w:b/>
        </w:rPr>
        <w:tab/>
        <w:t>TRANSMISSION OWNER [CHARGES\COSTS] [AND FORECAST OFFSHORE CONSTRUCTION COST AND OFFSHORE CONSTRUCTION SECURED AMOUNT]</w:t>
      </w:r>
    </w:p>
    <w:p w14:paraId="0E1EBE91" w14:textId="77777777" w:rsidR="00213F25" w:rsidRPr="004F2812" w:rsidRDefault="00213F25" w:rsidP="00213F25">
      <w:pPr>
        <w:pStyle w:val="BodyText"/>
        <w:ind w:left="2160" w:hanging="1440"/>
        <w:rPr>
          <w:b/>
        </w:rPr>
      </w:pPr>
      <w:r w:rsidRPr="004F2812">
        <w:rPr>
          <w:b/>
        </w:rPr>
        <w:t>APPENDIX V</w:t>
      </w:r>
      <w:r w:rsidRPr="004F2812">
        <w:rPr>
          <w:b/>
        </w:rPr>
        <w:tab/>
        <w:t>FORM OF BI-ANNUAL ESTIMATE</w:t>
      </w:r>
    </w:p>
    <w:p w14:paraId="4C81804A" w14:textId="77777777" w:rsidR="00213F25" w:rsidRPr="004F2812" w:rsidRDefault="00213F25" w:rsidP="00213F25">
      <w:pPr>
        <w:pStyle w:val="BodyText"/>
        <w:ind w:left="2160" w:hanging="1440"/>
        <w:rPr>
          <w:b/>
        </w:rPr>
      </w:pPr>
      <w:r w:rsidRPr="004F2812">
        <w:rPr>
          <w:b/>
        </w:rPr>
        <w:t>APPENDIX W</w:t>
      </w:r>
      <w:r w:rsidRPr="004F2812">
        <w:rPr>
          <w:b/>
        </w:rPr>
        <w:tab/>
        <w:t>TRANSMISSION INTERFACE SITE SPECIFCATION/EMBEDDED TRANSMISSION INTERFACE SITE SPECIFCATION</w:t>
      </w:r>
    </w:p>
    <w:p w14:paraId="1F2378E4" w14:textId="77777777" w:rsidR="00213F25" w:rsidRPr="004F2812" w:rsidRDefault="00BB1EFC" w:rsidP="00213F25">
      <w:pPr>
        <w:pStyle w:val="BodyText"/>
        <w:ind w:left="2160" w:hanging="1440"/>
        <w:rPr>
          <w:b/>
        </w:rPr>
      </w:pPr>
      <w:r w:rsidRPr="004F2812">
        <w:rPr>
          <w:b/>
        </w:rPr>
        <w:t>APPENDIX X</w:t>
      </w:r>
      <w:r w:rsidRPr="004F2812">
        <w:rPr>
          <w:b/>
        </w:rPr>
        <w:tab/>
        <w:t>ATTRIBUTABLE WORKS</w:t>
      </w:r>
    </w:p>
    <w:p w14:paraId="2EE18CC9" w14:textId="77777777" w:rsidR="00213F25" w:rsidRPr="004F2812" w:rsidRDefault="00213F25" w:rsidP="00213F25">
      <w:pPr>
        <w:pStyle w:val="BodyText"/>
        <w:ind w:left="2160" w:hanging="1440"/>
        <w:rPr>
          <w:b/>
        </w:rPr>
      </w:pPr>
    </w:p>
    <w:p w14:paraId="1DE2B936" w14:textId="77777777" w:rsidR="00213F25" w:rsidRPr="004F2812" w:rsidRDefault="00213F25" w:rsidP="00213F25">
      <w:pPr>
        <w:pStyle w:val="BodyText"/>
        <w:ind w:left="0"/>
        <w:rPr>
          <w:i/>
          <w:iCs/>
        </w:rPr>
      </w:pPr>
      <w:r w:rsidRPr="004F2812">
        <w:br w:type="page"/>
      </w:r>
      <w:r w:rsidRPr="004F2812">
        <w:lastRenderedPageBreak/>
        <w:t xml:space="preserve">THIS </w:t>
      </w:r>
      <w:r w:rsidRPr="004F2812">
        <w:rPr>
          <w:b/>
        </w:rPr>
        <w:t xml:space="preserve">[      </w:t>
      </w:r>
      <w:proofErr w:type="gramStart"/>
      <w:r w:rsidRPr="004F2812">
        <w:rPr>
          <w:b/>
        </w:rPr>
        <w:t xml:space="preserve">  ]</w:t>
      </w:r>
      <w:proofErr w:type="gramEnd"/>
      <w:r w:rsidRPr="004F2812">
        <w:rPr>
          <w:b/>
        </w:rPr>
        <w:t xml:space="preserve"> </w:t>
      </w:r>
      <w:r w:rsidRPr="004F2812">
        <w:t xml:space="preserve"> is made on the [  ] day of [  ] 20</w:t>
      </w:r>
      <w:r w:rsidRPr="004F2812" w:rsidDel="00FF39B9">
        <w:t xml:space="preserve"> </w:t>
      </w:r>
      <w:r w:rsidRPr="004F2812">
        <w:t>[   ]</w:t>
      </w:r>
    </w:p>
    <w:p w14:paraId="1DE81D51" w14:textId="77777777" w:rsidR="00213F25" w:rsidRPr="004F2812" w:rsidRDefault="00213F25" w:rsidP="00213F25">
      <w:pPr>
        <w:pStyle w:val="BodyText"/>
        <w:ind w:left="0"/>
      </w:pPr>
      <w:r w:rsidRPr="004F2812">
        <w:rPr>
          <w:b/>
        </w:rPr>
        <w:t>Between</w:t>
      </w:r>
    </w:p>
    <w:p w14:paraId="6CB977F3" w14:textId="77777777" w:rsidR="00213F25" w:rsidRPr="004F2812" w:rsidRDefault="00213F25" w:rsidP="00213F25">
      <w:pPr>
        <w:pStyle w:val="BodyText"/>
        <w:spacing w:after="0" w:line="280" w:lineRule="atLeast"/>
        <w:ind w:left="851" w:hanging="851"/>
      </w:pPr>
      <w:r w:rsidRPr="004F2812">
        <w:t>(1)</w:t>
      </w:r>
      <w:r w:rsidRPr="004F2812">
        <w:tab/>
        <w:t xml:space="preserve">[] a company registered in [ </w:t>
      </w:r>
      <w:proofErr w:type="gramStart"/>
      <w:r w:rsidRPr="004F2812">
        <w:t xml:space="preserve">  ]</w:t>
      </w:r>
      <w:proofErr w:type="gramEnd"/>
      <w:r w:rsidRPr="004F2812">
        <w:t xml:space="preserve"> with number [   ] whose registered office is at [       ] (“</w:t>
      </w:r>
      <w:r w:rsidRPr="004F2812">
        <w:rPr>
          <w:b/>
        </w:rPr>
        <w:t>Transmission Owner</w:t>
      </w:r>
      <w:r w:rsidRPr="004F2812">
        <w:t>”) which expression shall include its successors and/or permitted assigns) and</w:t>
      </w:r>
    </w:p>
    <w:p w14:paraId="223BA914" w14:textId="77777777" w:rsidR="00213F25" w:rsidRPr="004F2812" w:rsidRDefault="00213F25" w:rsidP="00213F25">
      <w:pPr>
        <w:pStyle w:val="BodyText"/>
        <w:spacing w:after="0" w:line="280" w:lineRule="atLeast"/>
        <w:ind w:left="851" w:hanging="851"/>
      </w:pPr>
    </w:p>
    <w:p w14:paraId="65D22B39" w14:textId="76FD70B4" w:rsidR="00213F25" w:rsidRPr="004F2812" w:rsidRDefault="00213F25" w:rsidP="00213F25">
      <w:pPr>
        <w:pStyle w:val="BodyText"/>
        <w:spacing w:after="0" w:line="280" w:lineRule="atLeast"/>
        <w:ind w:left="851" w:hanging="851"/>
      </w:pPr>
      <w:r w:rsidRPr="004F2812">
        <w:t>(2)</w:t>
      </w:r>
      <w:r w:rsidRPr="004F2812">
        <w:tab/>
      </w:r>
      <w:r w:rsidR="004F2812" w:rsidRPr="00763B8E">
        <w:rPr>
          <w:b/>
          <w:bCs/>
        </w:rPr>
        <w:t>NGESO</w:t>
      </w:r>
      <w:r w:rsidRPr="004F2812">
        <w:t xml:space="preserve"> a company registered in </w:t>
      </w:r>
      <w:smartTag w:uri="urn:schemas-microsoft-com:office:smarttags" w:element="country-region">
        <w:r w:rsidRPr="004F2812">
          <w:t>England</w:t>
        </w:r>
      </w:smartTag>
      <w:r w:rsidRPr="004F2812">
        <w:t xml:space="preserve"> with number </w:t>
      </w:r>
      <w:r w:rsidR="00060C23" w:rsidRPr="004F2812">
        <w:t xml:space="preserve">[X] </w:t>
      </w:r>
      <w:r w:rsidRPr="004F2812">
        <w:t xml:space="preserve">whose registered office is </w:t>
      </w:r>
      <w:r w:rsidRPr="004F2812">
        <w:rPr>
          <w:rFonts w:cs="Arial"/>
        </w:rPr>
        <w:t xml:space="preserve">at 1 – 3 Strand, </w:t>
      </w:r>
      <w:smartTag w:uri="urn:schemas-microsoft-com:office:smarttags" w:element="place">
        <w:smartTag w:uri="urn:schemas-microsoft-com:office:smarttags" w:element="City">
          <w:r w:rsidRPr="004F2812">
            <w:rPr>
              <w:rFonts w:cs="Arial"/>
            </w:rPr>
            <w:t>London</w:t>
          </w:r>
        </w:smartTag>
        <w:r w:rsidRPr="004F2812">
          <w:rPr>
            <w:rFonts w:cs="Arial"/>
          </w:rPr>
          <w:t xml:space="preserve">, </w:t>
        </w:r>
        <w:smartTag w:uri="urn:schemas-microsoft-com:office:smarttags" w:element="PostalCode">
          <w:r w:rsidRPr="004F2812">
            <w:rPr>
              <w:rFonts w:cs="Arial"/>
            </w:rPr>
            <w:t>WC2N 5EH</w:t>
          </w:r>
        </w:smartTag>
      </w:smartTag>
      <w:r w:rsidRPr="004F2812">
        <w:t xml:space="preserve"> (</w:t>
      </w:r>
      <w:proofErr w:type="gramStart"/>
      <w:r w:rsidR="00D5142B">
        <w:t>and al</w:t>
      </w:r>
      <w:r w:rsidR="00B01DF9">
        <w:t>so</w:t>
      </w:r>
      <w:proofErr w:type="gramEnd"/>
      <w:r w:rsidR="00D5142B">
        <w:t xml:space="preserve"> referred to as </w:t>
      </w:r>
      <w:r w:rsidRPr="004F2812">
        <w:t>“</w:t>
      </w:r>
      <w:r w:rsidR="009A5103">
        <w:rPr>
          <w:b/>
        </w:rPr>
        <w:t>The Company</w:t>
      </w:r>
      <w:r w:rsidRPr="004F2812">
        <w:t xml:space="preserve">”, which expression shall include its successors and/or permitted assigns). </w:t>
      </w:r>
    </w:p>
    <w:p w14:paraId="4AD10412" w14:textId="77777777" w:rsidR="00213F25" w:rsidRPr="004F2812" w:rsidRDefault="00213F25" w:rsidP="00213F25">
      <w:pPr>
        <w:pStyle w:val="BodyText"/>
        <w:spacing w:after="0" w:line="280" w:lineRule="atLeast"/>
        <w:ind w:left="851" w:hanging="851"/>
      </w:pPr>
    </w:p>
    <w:p w14:paraId="4F9602A0" w14:textId="77777777" w:rsidR="00213F25" w:rsidRPr="004F2812" w:rsidRDefault="00213F25" w:rsidP="00213F25">
      <w:pPr>
        <w:pStyle w:val="BodyText"/>
        <w:spacing w:after="0" w:line="280" w:lineRule="atLeast"/>
        <w:ind w:left="0"/>
        <w:rPr>
          <w:b/>
        </w:rPr>
      </w:pPr>
      <w:r w:rsidRPr="004F2812">
        <w:rPr>
          <w:b/>
        </w:rPr>
        <w:t>WHEREAS</w:t>
      </w:r>
    </w:p>
    <w:p w14:paraId="48EF9708" w14:textId="77777777" w:rsidR="00213F25" w:rsidRPr="004F2812" w:rsidRDefault="00213F25" w:rsidP="00213F25">
      <w:pPr>
        <w:pStyle w:val="BodyText"/>
        <w:spacing w:after="0" w:line="280" w:lineRule="atLeast"/>
        <w:ind w:left="0"/>
      </w:pPr>
    </w:p>
    <w:p w14:paraId="2A81DEC1" w14:textId="73D9B0DC" w:rsidR="00213F25" w:rsidRPr="004F2812" w:rsidRDefault="00213F25" w:rsidP="00213F25">
      <w:pPr>
        <w:pStyle w:val="BodyText"/>
        <w:tabs>
          <w:tab w:val="left" w:pos="855"/>
        </w:tabs>
        <w:spacing w:after="0" w:line="280" w:lineRule="atLeast"/>
        <w:ind w:left="851" w:hanging="851"/>
      </w:pPr>
      <w:r w:rsidRPr="004F2812">
        <w:t>(A)</w:t>
      </w:r>
      <w:r w:rsidRPr="004F2812">
        <w:tab/>
      </w:r>
      <w:r w:rsidR="009A5103">
        <w:t>The Company</w:t>
      </w:r>
      <w:r w:rsidRPr="004F2812">
        <w:t xml:space="preserve"> has entered into an agreement with the User for connection to the National Electricity Transmission System at the Connection Site (the “Construction Project”)</w:t>
      </w:r>
    </w:p>
    <w:p w14:paraId="534B6B94" w14:textId="77777777" w:rsidR="00213F25" w:rsidRPr="004F2812" w:rsidRDefault="00213F25" w:rsidP="00213F25">
      <w:pPr>
        <w:pStyle w:val="BodyText"/>
        <w:tabs>
          <w:tab w:val="left" w:pos="855"/>
        </w:tabs>
        <w:spacing w:after="0" w:line="280" w:lineRule="atLeast"/>
        <w:ind w:left="851" w:hanging="851"/>
      </w:pPr>
    </w:p>
    <w:p w14:paraId="0F6AE1F6" w14:textId="77777777" w:rsidR="00213F25" w:rsidRPr="004F2812" w:rsidRDefault="00213F25" w:rsidP="00213F25">
      <w:pPr>
        <w:pStyle w:val="BodyText"/>
        <w:tabs>
          <w:tab w:val="left" w:pos="855"/>
        </w:tabs>
        <w:spacing w:after="0" w:line="280" w:lineRule="atLeast"/>
        <w:ind w:left="851" w:hanging="851"/>
      </w:pPr>
      <w:r w:rsidRPr="004F2812">
        <w:t>(B)</w:t>
      </w:r>
      <w:r w:rsidRPr="004F2812">
        <w:tab/>
        <w:t>The Transmission Owner has been appointed as for the provision of the Offshore Transmission System to which the User will be connected at the Connection Site.</w:t>
      </w:r>
    </w:p>
    <w:p w14:paraId="126B6200" w14:textId="77777777" w:rsidR="00213F25" w:rsidRPr="004F2812" w:rsidRDefault="00213F25" w:rsidP="00213F25">
      <w:pPr>
        <w:pStyle w:val="BodyText"/>
        <w:tabs>
          <w:tab w:val="left" w:pos="855"/>
        </w:tabs>
        <w:spacing w:after="0" w:line="280" w:lineRule="atLeast"/>
        <w:ind w:left="851" w:hanging="851"/>
      </w:pPr>
    </w:p>
    <w:p w14:paraId="3C9B665A" w14:textId="77777777" w:rsidR="00213F25" w:rsidRPr="004F2812" w:rsidRDefault="00213F25" w:rsidP="00213F25">
      <w:pPr>
        <w:pStyle w:val="BodyText"/>
        <w:tabs>
          <w:tab w:val="left" w:pos="855"/>
        </w:tabs>
        <w:spacing w:after="0" w:line="280" w:lineRule="atLeast"/>
        <w:ind w:left="851" w:hanging="851"/>
      </w:pPr>
      <w:r w:rsidRPr="004F2812">
        <w:t>(C)</w:t>
      </w:r>
      <w:r w:rsidRPr="004F2812">
        <w:tab/>
        <w:t>The Offshore Transmission System is to connect to the Onshore Transmission System at the Transmission Interface Site] [Onshore Distribution System at the Embedded Transmission Interface Site].</w:t>
      </w:r>
    </w:p>
    <w:p w14:paraId="30B2680F" w14:textId="77777777" w:rsidR="00213F25" w:rsidRPr="004F2812" w:rsidRDefault="00213F25" w:rsidP="00213F25">
      <w:pPr>
        <w:pStyle w:val="BodyText"/>
        <w:tabs>
          <w:tab w:val="left" w:pos="855"/>
        </w:tabs>
        <w:spacing w:after="0" w:line="280" w:lineRule="atLeast"/>
        <w:ind w:left="851" w:hanging="851"/>
      </w:pPr>
    </w:p>
    <w:p w14:paraId="474EC75D" w14:textId="47060CB0" w:rsidR="00213F25" w:rsidRPr="004F2812" w:rsidRDefault="00213F25" w:rsidP="00213F25">
      <w:pPr>
        <w:pStyle w:val="BodyText"/>
        <w:tabs>
          <w:tab w:val="left" w:pos="855"/>
        </w:tabs>
        <w:spacing w:after="0" w:line="280" w:lineRule="atLeast"/>
        <w:ind w:left="851" w:hanging="851"/>
      </w:pPr>
      <w:r w:rsidRPr="004F2812">
        <w:t>(D)</w:t>
      </w:r>
      <w:r w:rsidRPr="004F2812">
        <w:tab/>
      </w:r>
      <w:r w:rsidR="009A5103">
        <w:t>The Company</w:t>
      </w:r>
      <w:r w:rsidRPr="004F2812">
        <w:t xml:space="preserve"> has made an </w:t>
      </w:r>
      <w:r w:rsidR="009A5103">
        <w:t>The Company</w:t>
      </w:r>
      <w:r w:rsidRPr="004F2812">
        <w:t xml:space="preserve"> Connection Application to the Transmission Owner in accordance with Section D Part Two Paragraph 2 of the Code in respect of the Construction Project.</w:t>
      </w:r>
    </w:p>
    <w:p w14:paraId="3443124D" w14:textId="77777777" w:rsidR="00213F25" w:rsidRPr="004F2812" w:rsidRDefault="00213F25" w:rsidP="00213F25">
      <w:pPr>
        <w:pStyle w:val="BodyText"/>
        <w:tabs>
          <w:tab w:val="left" w:pos="855"/>
        </w:tabs>
        <w:spacing w:after="0" w:line="280" w:lineRule="atLeast"/>
        <w:ind w:left="851" w:hanging="851"/>
      </w:pPr>
    </w:p>
    <w:p w14:paraId="0C21F3CF" w14:textId="787BFBF0" w:rsidR="00213F25" w:rsidRPr="004F2812" w:rsidRDefault="00213F25" w:rsidP="00213F25">
      <w:pPr>
        <w:pStyle w:val="BodyText"/>
        <w:tabs>
          <w:tab w:val="left" w:pos="855"/>
        </w:tabs>
        <w:spacing w:after="0" w:line="280" w:lineRule="atLeast"/>
        <w:ind w:left="851" w:hanging="851"/>
      </w:pPr>
      <w:r w:rsidRPr="004F2812">
        <w:t>(E)</w:t>
      </w:r>
      <w:r w:rsidRPr="004F2812">
        <w:tab/>
        <w:t xml:space="preserve">Following such </w:t>
      </w:r>
      <w:r w:rsidR="009A5103">
        <w:t>The Company</w:t>
      </w:r>
      <w:r w:rsidRPr="004F2812">
        <w:t xml:space="preserve"> Connection Application the Transmission Owner is required to make a TO Construction Offer to </w:t>
      </w:r>
      <w:r w:rsidR="009A5103">
        <w:t>The Company</w:t>
      </w:r>
      <w:r w:rsidRPr="004F2812">
        <w:t xml:space="preserve"> in accordance with STC Section D Part Two Paragraph 4 of the Code.</w:t>
      </w:r>
    </w:p>
    <w:p w14:paraId="0D930BE4" w14:textId="77777777" w:rsidR="00213F25" w:rsidRPr="004F2812" w:rsidRDefault="00213F25" w:rsidP="00213F25">
      <w:pPr>
        <w:pStyle w:val="BodyText"/>
        <w:tabs>
          <w:tab w:val="left" w:pos="855"/>
        </w:tabs>
        <w:spacing w:after="0" w:line="280" w:lineRule="atLeast"/>
        <w:ind w:left="851" w:hanging="851"/>
      </w:pPr>
    </w:p>
    <w:p w14:paraId="5D3BEC70" w14:textId="77777777" w:rsidR="00213F25" w:rsidRPr="004F2812" w:rsidRDefault="00213F25" w:rsidP="00213F25">
      <w:pPr>
        <w:pStyle w:val="BodyText"/>
        <w:tabs>
          <w:tab w:val="left" w:pos="855"/>
        </w:tabs>
        <w:spacing w:after="0" w:line="280" w:lineRule="atLeast"/>
        <w:ind w:left="851" w:hanging="851"/>
      </w:pPr>
      <w:r w:rsidRPr="004F2812">
        <w:t>(F)</w:t>
      </w:r>
      <w:r w:rsidRPr="004F2812">
        <w:tab/>
        <w:t>This Agreement sets out the terms of the TO Construction Offer</w:t>
      </w:r>
    </w:p>
    <w:p w14:paraId="5EEA70E2" w14:textId="77777777" w:rsidR="00213F25" w:rsidRPr="004F2812" w:rsidRDefault="00213F25" w:rsidP="00213F25">
      <w:pPr>
        <w:pStyle w:val="BodyText"/>
        <w:tabs>
          <w:tab w:val="left" w:pos="855"/>
        </w:tabs>
        <w:spacing w:after="0" w:line="280" w:lineRule="atLeast"/>
        <w:ind w:left="851" w:hanging="851"/>
      </w:pPr>
    </w:p>
    <w:p w14:paraId="62F97307" w14:textId="77777777" w:rsidR="00213F25" w:rsidRPr="004F2812" w:rsidRDefault="00213F25" w:rsidP="00213F25">
      <w:pPr>
        <w:pStyle w:val="BodyText"/>
        <w:spacing w:before="120"/>
        <w:ind w:left="0"/>
      </w:pPr>
      <w:r w:rsidRPr="004F2812">
        <w:rPr>
          <w:b/>
        </w:rPr>
        <w:t>NOW IT IS HEREBY AGREED</w:t>
      </w:r>
      <w:r w:rsidRPr="004F2812">
        <w:t xml:space="preserve"> as follows:</w:t>
      </w:r>
    </w:p>
    <w:p w14:paraId="16BEC716" w14:textId="77777777" w:rsidR="00213F25" w:rsidRPr="004F2812" w:rsidRDefault="00213F25" w:rsidP="00213F25">
      <w:pPr>
        <w:pStyle w:val="Heading1"/>
        <w:numPr>
          <w:ilvl w:val="0"/>
          <w:numId w:val="0"/>
        </w:numPr>
        <w:tabs>
          <w:tab w:val="clear" w:pos="720"/>
        </w:tabs>
        <w:rPr>
          <w:b/>
        </w:rPr>
      </w:pPr>
      <w:r w:rsidRPr="004F2812">
        <w:t>1.</w:t>
      </w:r>
      <w:r w:rsidRPr="004F2812">
        <w:tab/>
      </w:r>
      <w:r w:rsidRPr="004F2812">
        <w:rPr>
          <w:b/>
        </w:rPr>
        <w:t>DEFINITIONS AND INTERPRETATION</w:t>
      </w:r>
    </w:p>
    <w:p w14:paraId="2FE84DEA" w14:textId="77777777" w:rsidR="00213F25" w:rsidRPr="004F2812" w:rsidRDefault="00213F25" w:rsidP="00213F25">
      <w:pPr>
        <w:pStyle w:val="clauseindent"/>
        <w:spacing w:after="0" w:line="280" w:lineRule="exact"/>
        <w:ind w:left="1440" w:hanging="731"/>
        <w:jc w:val="both"/>
        <w:rPr>
          <w:rFonts w:ascii="Arial" w:hAnsi="Arial" w:cs="Arial"/>
          <w:sz w:val="20"/>
        </w:rPr>
      </w:pPr>
      <w:r w:rsidRPr="004F2812">
        <w:rPr>
          <w:rFonts w:ascii="Arial" w:hAnsi="Arial" w:cs="Arial"/>
          <w:sz w:val="20"/>
        </w:rPr>
        <w:t>1.1</w:t>
      </w:r>
      <w:r w:rsidRPr="004F2812">
        <w:rPr>
          <w:rFonts w:ascii="Arial" w:hAnsi="Arial" w:cs="Arial"/>
          <w:sz w:val="20"/>
        </w:rPr>
        <w:tab/>
        <w:t>Unless the subject matter or context otherwise requires or is inconsistent therewith, terms and expressions in this TO Construction Agreement shall have the same meanings, interpretations or constructions as set out in Section J of the Code and the following terms and expressions shall have the meaning set out below:-</w:t>
      </w:r>
    </w:p>
    <w:p w14:paraId="7E01E950" w14:textId="77777777" w:rsidR="00BB1EFC" w:rsidRPr="004F2812" w:rsidRDefault="00BB1EFC" w:rsidP="00E601E3">
      <w:pPr>
        <w:pStyle w:val="clauseindent"/>
        <w:spacing w:after="0" w:line="280" w:lineRule="exact"/>
        <w:jc w:val="both"/>
        <w:rPr>
          <w:rFonts w:ascii="Arial" w:hAnsi="Arial" w:cs="Arial"/>
          <w:sz w:val="20"/>
        </w:rPr>
      </w:pPr>
    </w:p>
    <w:tbl>
      <w:tblPr>
        <w:tblW w:w="7513" w:type="dxa"/>
        <w:tblInd w:w="1384" w:type="dxa"/>
        <w:tblLook w:val="01E0" w:firstRow="1" w:lastRow="1" w:firstColumn="1" w:lastColumn="1" w:noHBand="0" w:noVBand="0"/>
      </w:tblPr>
      <w:tblGrid>
        <w:gridCol w:w="3544"/>
        <w:gridCol w:w="3969"/>
      </w:tblGrid>
      <w:tr w:rsidR="00BB1EFC" w:rsidRPr="004F2812" w14:paraId="2ED8F583" w14:textId="77777777" w:rsidTr="00BB1EFC">
        <w:tc>
          <w:tcPr>
            <w:tcW w:w="3544" w:type="dxa"/>
          </w:tcPr>
          <w:p w14:paraId="2A60A411"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Attributable Works</w:t>
            </w:r>
          </w:p>
        </w:tc>
        <w:tc>
          <w:tcPr>
            <w:tcW w:w="3969" w:type="dxa"/>
          </w:tcPr>
          <w:p w14:paraId="5882D958"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in relation to the User those Transmission Construction Works set out in Appendix X Part 1.</w:t>
            </w:r>
          </w:p>
        </w:tc>
      </w:tr>
      <w:tr w:rsidR="00213F25" w:rsidRPr="004F2812" w14:paraId="22C66780" w14:textId="77777777" w:rsidTr="007B5DFE">
        <w:tc>
          <w:tcPr>
            <w:tcW w:w="3544" w:type="dxa"/>
          </w:tcPr>
          <w:p w14:paraId="544F75A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Commissioning Programme</w:t>
            </w:r>
          </w:p>
        </w:tc>
        <w:tc>
          <w:tcPr>
            <w:tcW w:w="3969" w:type="dxa"/>
          </w:tcPr>
          <w:p w14:paraId="0762A547" w14:textId="77777777" w:rsidR="00213F25" w:rsidRPr="004F2812" w:rsidRDefault="00E601E3" w:rsidP="007B5DFE">
            <w:pPr>
              <w:pStyle w:val="clauseindent"/>
              <w:spacing w:after="0" w:line="280" w:lineRule="exact"/>
              <w:ind w:left="0"/>
              <w:jc w:val="both"/>
              <w:rPr>
                <w:rFonts w:ascii="Arial" w:hAnsi="Arial" w:cs="Arial"/>
                <w:bCs/>
                <w:sz w:val="20"/>
              </w:rPr>
            </w:pPr>
            <w:r w:rsidRPr="004F2812">
              <w:rPr>
                <w:rFonts w:ascii="Arial" w:hAnsi="Arial" w:cs="Arial"/>
                <w:bCs/>
                <w:sz w:val="20"/>
              </w:rPr>
              <w:t>M</w:t>
            </w:r>
            <w:r w:rsidR="00213F25" w:rsidRPr="004F2812">
              <w:rPr>
                <w:rFonts w:ascii="Arial" w:hAnsi="Arial" w:cs="Arial"/>
                <w:bCs/>
                <w:sz w:val="20"/>
              </w:rPr>
              <w:t>eans as appropriate the TO Commissioning Programme or the TI Commissioning Programme.</w:t>
            </w:r>
          </w:p>
          <w:p w14:paraId="6E6B3B14"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43F129C1" w14:textId="77777777" w:rsidTr="007B5DFE">
        <w:tc>
          <w:tcPr>
            <w:tcW w:w="3544" w:type="dxa"/>
          </w:tcPr>
          <w:p w14:paraId="307D6F7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Completion Date</w:t>
            </w:r>
          </w:p>
        </w:tc>
        <w:tc>
          <w:tcPr>
            <w:tcW w:w="3969" w:type="dxa"/>
          </w:tcPr>
          <w:p w14:paraId="57292900" w14:textId="77777777" w:rsidR="00213F25" w:rsidRPr="004F2812" w:rsidRDefault="00213F25" w:rsidP="007B5DFE">
            <w:pPr>
              <w:pStyle w:val="clauseindent"/>
              <w:spacing w:after="0" w:line="280" w:lineRule="exact"/>
              <w:ind w:left="0"/>
              <w:jc w:val="both"/>
              <w:rPr>
                <w:rFonts w:ascii="Arial" w:hAnsi="Arial" w:cs="Arial"/>
                <w:bCs/>
                <w:sz w:val="20"/>
              </w:rPr>
            </w:pPr>
            <w:r w:rsidRPr="004F2812">
              <w:rPr>
                <w:rFonts w:ascii="Arial" w:hAnsi="Arial" w:cs="Arial"/>
                <w:bCs/>
                <w:sz w:val="20"/>
              </w:rPr>
              <w:t>the date for completion of the Transmission Construction Works as set out in the TO Construction Programme.</w:t>
            </w:r>
          </w:p>
          <w:p w14:paraId="6116D4DE"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15C5F3B6" w14:textId="77777777" w:rsidTr="007B5DFE">
        <w:tc>
          <w:tcPr>
            <w:tcW w:w="3544" w:type="dxa"/>
          </w:tcPr>
          <w:p w14:paraId="15DBBA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Report</w:t>
            </w:r>
          </w:p>
        </w:tc>
        <w:tc>
          <w:tcPr>
            <w:tcW w:w="3969" w:type="dxa"/>
          </w:tcPr>
          <w:p w14:paraId="2990096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report to be produced by the Transmission Owner pursuant to Clause 6.2 and addressing the matters set out in Appendix S.</w:t>
            </w:r>
          </w:p>
        </w:tc>
      </w:tr>
      <w:tr w:rsidR="00213F25" w:rsidRPr="004F2812" w14:paraId="6432C56F" w14:textId="77777777" w:rsidTr="007B5DFE">
        <w:tc>
          <w:tcPr>
            <w:tcW w:w="3544" w:type="dxa"/>
          </w:tcPr>
          <w:p w14:paraId="66235C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Confirmation of Compliance Statement</w:t>
            </w:r>
          </w:p>
        </w:tc>
        <w:tc>
          <w:tcPr>
            <w:tcW w:w="3969" w:type="dxa"/>
          </w:tcPr>
          <w:p w14:paraId="75A208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 statement prepared by the Transmission Owner which states that in the opinion of the Transmission Owner, acting as a reasonable and prudent operator, its Transmission System is compliant with the STC, NETS SQSS [,Distribution Code] and those other standards specified in Appendix O to which it has designed and constructed its Transmission System.</w:t>
            </w:r>
          </w:p>
        </w:tc>
      </w:tr>
      <w:tr w:rsidR="00213F25" w:rsidRPr="004F2812" w14:paraId="284AB19C" w14:textId="77777777" w:rsidTr="007B5DFE">
        <w:tc>
          <w:tcPr>
            <w:tcW w:w="3544" w:type="dxa"/>
          </w:tcPr>
          <w:p w14:paraId="0ACD1A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Connection Site</w:t>
            </w:r>
          </w:p>
        </w:tc>
        <w:tc>
          <w:tcPr>
            <w:tcW w:w="3969" w:type="dxa"/>
          </w:tcPr>
          <w:p w14:paraId="7978BF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the connection to the National Electricity Transmission System as set out in Appendix A.</w:t>
            </w:r>
          </w:p>
        </w:tc>
      </w:tr>
      <w:tr w:rsidR="00213F25" w:rsidRPr="004F2812" w14:paraId="377DABDC" w14:textId="77777777" w:rsidTr="007B5DFE">
        <w:tc>
          <w:tcPr>
            <w:tcW w:w="3544" w:type="dxa"/>
          </w:tcPr>
          <w:p w14:paraId="548C712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w:t>
            </w:r>
          </w:p>
        </w:tc>
        <w:tc>
          <w:tcPr>
            <w:tcW w:w="3969" w:type="dxa"/>
          </w:tcPr>
          <w:p w14:paraId="2ADEE4CD" w14:textId="77777777" w:rsidR="00213F25" w:rsidRPr="004F2812" w:rsidRDefault="00213F25" w:rsidP="007B5DFE">
            <w:pPr>
              <w:spacing w:after="0" w:line="280" w:lineRule="atLeast"/>
            </w:pPr>
            <w:r w:rsidRPr="004F2812">
              <w:t>means, in relation to any Transmission Construction Works:</w:t>
            </w:r>
          </w:p>
          <w:p w14:paraId="43FC6650" w14:textId="77777777" w:rsidR="00213F25" w:rsidRPr="004F2812" w:rsidRDefault="00213F25" w:rsidP="007B5DFE">
            <w:pPr>
              <w:spacing w:after="0" w:line="280" w:lineRule="atLeast"/>
            </w:pPr>
          </w:p>
          <w:p w14:paraId="44EDDCBC" w14:textId="77777777" w:rsidR="00213F25" w:rsidRPr="004F2812" w:rsidRDefault="00213F25" w:rsidP="007B5DFE">
            <w:pPr>
              <w:ind w:left="742" w:hanging="708"/>
            </w:pPr>
            <w:r w:rsidRPr="004F2812">
              <w:t>(a)</w:t>
            </w:r>
            <w:r w:rsidRPr="004F2812">
              <w:tab/>
              <w:t xml:space="preserve">all such planning and other statutory consents </w:t>
            </w:r>
            <w:r w:rsidRPr="004F2812">
              <w:rPr>
                <w:i/>
              </w:rPr>
              <w:t>[excluding the Crown Estate Lease]</w:t>
            </w:r>
            <w:r w:rsidRPr="004F2812">
              <w:t xml:space="preserve">; and </w:t>
            </w:r>
          </w:p>
          <w:p w14:paraId="7439F1AF" w14:textId="77777777" w:rsidR="00213F25" w:rsidRPr="004F2812" w:rsidRDefault="00213F25" w:rsidP="007B5DFE">
            <w:pPr>
              <w:spacing w:after="0" w:line="280" w:lineRule="atLeast"/>
              <w:ind w:left="743" w:hanging="709"/>
            </w:pPr>
            <w:r w:rsidRPr="004F2812">
              <w:t>(b)</w:t>
            </w:r>
            <w:r w:rsidRPr="004F2812">
              <w:tab/>
              <w:t>all wayleaves, easements, rights over or interests in land or any other consent; or</w:t>
            </w:r>
          </w:p>
          <w:p w14:paraId="6DF9BB29" w14:textId="77777777" w:rsidR="00213F25" w:rsidRPr="004F2812" w:rsidRDefault="00213F25" w:rsidP="007B5DFE">
            <w:pPr>
              <w:spacing w:after="0" w:line="280" w:lineRule="atLeast"/>
              <w:ind w:left="743" w:hanging="709"/>
            </w:pPr>
          </w:p>
          <w:p w14:paraId="208E0603" w14:textId="77777777" w:rsidR="00EC1C93" w:rsidRPr="004F2812" w:rsidRDefault="00213F25" w:rsidP="00EC1C93">
            <w:pPr>
              <w:spacing w:after="0" w:line="280" w:lineRule="atLeast"/>
              <w:ind w:left="743" w:hanging="709"/>
            </w:pPr>
            <w:r w:rsidRPr="004F2812">
              <w:t>(c)</w:t>
            </w:r>
            <w:r w:rsidRPr="004F2812">
              <w:tab/>
              <w:t>permission of any kind as shall be necessary for the construction of the Works or Planned Works and for commencement and carrying on of any activity proposed to be undertaken at or from such Transmission Construction Works when completed;</w:t>
            </w:r>
          </w:p>
          <w:p w14:paraId="03896D25" w14:textId="77777777" w:rsidR="00213F25" w:rsidRPr="004F2812" w:rsidRDefault="00213F25" w:rsidP="00EC1C93">
            <w:pPr>
              <w:spacing w:after="0" w:line="280" w:lineRule="atLeast"/>
              <w:ind w:left="743" w:hanging="709"/>
            </w:pPr>
          </w:p>
          <w:p w14:paraId="4A2CE5EE" w14:textId="77777777" w:rsidR="005947FE" w:rsidRPr="004F2812" w:rsidRDefault="005947FE" w:rsidP="005947FE">
            <w:pPr>
              <w:spacing w:line="280" w:lineRule="atLeast"/>
              <w:ind w:left="743" w:hanging="709"/>
              <w:rPr>
                <w:color w:val="FF0000"/>
              </w:rPr>
            </w:pPr>
            <w:r w:rsidRPr="004F2812">
              <w:t xml:space="preserve">[but excluding the OTSDUW Consents.] </w:t>
            </w:r>
          </w:p>
        </w:tc>
      </w:tr>
      <w:tr w:rsidR="00213F25" w:rsidRPr="004F2812" w14:paraId="46E02CF0" w14:textId="77777777" w:rsidTr="007B5DFE">
        <w:tc>
          <w:tcPr>
            <w:tcW w:w="3544" w:type="dxa"/>
          </w:tcPr>
          <w:p w14:paraId="6B36ECF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 Works</w:t>
            </w:r>
          </w:p>
        </w:tc>
        <w:tc>
          <w:tcPr>
            <w:tcW w:w="3969" w:type="dxa"/>
          </w:tcPr>
          <w:p w14:paraId="352CA11C" w14:textId="77777777" w:rsidR="00213F25" w:rsidRPr="004F2812" w:rsidRDefault="00213F25" w:rsidP="007B5DFE">
            <w:pPr>
              <w:pStyle w:val="clauseindent"/>
              <w:ind w:left="0"/>
              <w:jc w:val="both"/>
              <w:rPr>
                <w:rFonts w:ascii="Arial" w:hAnsi="Arial" w:cs="Arial"/>
                <w:bCs/>
                <w:iCs/>
                <w:sz w:val="20"/>
              </w:rPr>
            </w:pPr>
            <w:r w:rsidRPr="004F2812">
              <w:rPr>
                <w:rFonts w:ascii="Arial" w:hAnsi="Arial" w:cs="Arial"/>
                <w:bCs/>
                <w:iCs/>
                <w:sz w:val="20"/>
              </w:rPr>
              <w:t>as set out in Appendix [N]]</w:t>
            </w:r>
          </w:p>
          <w:p w14:paraId="0C2D74A2"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0A84EA3C" w14:textId="77777777" w:rsidTr="007B5DFE">
        <w:tc>
          <w:tcPr>
            <w:tcW w:w="3544" w:type="dxa"/>
          </w:tcPr>
          <w:p w14:paraId="2128D4F9"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Construction Backstop</w:t>
            </w:r>
          </w:p>
          <w:p w14:paraId="367F0982"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Date</w:t>
            </w:r>
          </w:p>
        </w:tc>
        <w:tc>
          <w:tcPr>
            <w:tcW w:w="3969" w:type="dxa"/>
          </w:tcPr>
          <w:p w14:paraId="429C8AC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specified as such in the TO Construction Programme.</w:t>
            </w:r>
          </w:p>
        </w:tc>
      </w:tr>
      <w:tr w:rsidR="00213F25" w:rsidRPr="004F2812" w14:paraId="1E9F4E4E" w14:textId="77777777" w:rsidTr="007B5DFE">
        <w:tc>
          <w:tcPr>
            <w:tcW w:w="3544" w:type="dxa"/>
          </w:tcPr>
          <w:p w14:paraId="281AAF8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Construction Project</w:t>
            </w:r>
          </w:p>
        </w:tc>
        <w:tc>
          <w:tcPr>
            <w:tcW w:w="3969" w:type="dxa"/>
          </w:tcPr>
          <w:p w14:paraId="22CC9C9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[project specific description]</w:t>
            </w:r>
          </w:p>
        </w:tc>
      </w:tr>
      <w:tr w:rsidR="00213F25" w:rsidRPr="004F2812" w14:paraId="2967E25C" w14:textId="77777777" w:rsidTr="007B5DFE">
        <w:tc>
          <w:tcPr>
            <w:tcW w:w="3544" w:type="dxa"/>
          </w:tcPr>
          <w:p w14:paraId="608BC1D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[Crown Estate Lease]</w:t>
            </w:r>
          </w:p>
          <w:p w14:paraId="6C97C465" w14:textId="77777777" w:rsidR="00213F25" w:rsidRPr="004F2812" w:rsidRDefault="00213F25" w:rsidP="007B5DFE">
            <w:pPr>
              <w:pStyle w:val="clauseindent"/>
              <w:spacing w:after="0"/>
              <w:ind w:left="0"/>
              <w:rPr>
                <w:rFonts w:ascii="Arial" w:hAnsi="Arial" w:cs="Arial"/>
                <w:bCs/>
                <w:sz w:val="20"/>
              </w:rPr>
            </w:pPr>
          </w:p>
        </w:tc>
        <w:tc>
          <w:tcPr>
            <w:tcW w:w="3969" w:type="dxa"/>
          </w:tcPr>
          <w:p w14:paraId="1556437D"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i/>
                <w:sz w:val="20"/>
              </w:rPr>
              <w:t>Edit if User to obtain this</w:t>
            </w:r>
          </w:p>
        </w:tc>
      </w:tr>
      <w:tr w:rsidR="00213F25" w:rsidRPr="004F2812" w14:paraId="5B2D7E15" w14:textId="77777777" w:rsidTr="007B5DFE">
        <w:tc>
          <w:tcPr>
            <w:tcW w:w="3544" w:type="dxa"/>
          </w:tcPr>
          <w:p w14:paraId="1163B5FF" w14:textId="77777777" w:rsidR="00213F25" w:rsidRPr="004F2812" w:rsidRDefault="00213F25" w:rsidP="007B5DFE">
            <w:pPr>
              <w:pStyle w:val="clauseindent"/>
              <w:ind w:left="0"/>
              <w:rPr>
                <w:rFonts w:ascii="Arial" w:hAnsi="Arial" w:cs="Arial"/>
                <w:bCs/>
                <w:sz w:val="20"/>
              </w:rPr>
            </w:pPr>
          </w:p>
        </w:tc>
        <w:tc>
          <w:tcPr>
            <w:tcW w:w="3969" w:type="dxa"/>
          </w:tcPr>
          <w:p w14:paraId="3949B18F" w14:textId="77777777" w:rsidR="00213F25" w:rsidRPr="004F2812" w:rsidRDefault="00213F25" w:rsidP="007B5DFE">
            <w:pPr>
              <w:pStyle w:val="clauseindent"/>
              <w:ind w:left="0"/>
              <w:jc w:val="both"/>
              <w:rPr>
                <w:rFonts w:ascii="Arial" w:hAnsi="Arial" w:cs="Arial"/>
                <w:bCs/>
                <w:sz w:val="20"/>
              </w:rPr>
            </w:pPr>
          </w:p>
        </w:tc>
      </w:tr>
      <w:tr w:rsidR="00213F25" w:rsidRPr="004F2812" w14:paraId="7D4EE48C" w14:textId="77777777" w:rsidTr="007B5DFE">
        <w:tc>
          <w:tcPr>
            <w:tcW w:w="3544" w:type="dxa"/>
          </w:tcPr>
          <w:p w14:paraId="7B4AE23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Effective Date</w:t>
            </w:r>
          </w:p>
          <w:p w14:paraId="02D62C9C" w14:textId="77777777" w:rsidR="00213F25" w:rsidRPr="004F2812" w:rsidRDefault="00213F25" w:rsidP="007B5DFE">
            <w:pPr>
              <w:pStyle w:val="clauseindent"/>
              <w:spacing w:after="0"/>
              <w:ind w:left="0"/>
              <w:rPr>
                <w:rFonts w:ascii="Arial" w:hAnsi="Arial" w:cs="Arial"/>
                <w:bCs/>
                <w:sz w:val="20"/>
              </w:rPr>
            </w:pPr>
          </w:p>
        </w:tc>
        <w:tc>
          <w:tcPr>
            <w:tcW w:w="3969" w:type="dxa"/>
          </w:tcPr>
          <w:p w14:paraId="6D7A064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of this TO Construction Agreement.</w:t>
            </w:r>
          </w:p>
        </w:tc>
      </w:tr>
      <w:tr w:rsidR="00213F25" w:rsidRPr="004F2812" w14:paraId="45F23E44" w14:textId="77777777" w:rsidTr="007B5DFE">
        <w:tc>
          <w:tcPr>
            <w:tcW w:w="3544" w:type="dxa"/>
          </w:tcPr>
          <w:p w14:paraId="56A2C638"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Counterparty]</w:t>
            </w:r>
          </w:p>
          <w:p w14:paraId="3D9B39D2" w14:textId="77777777" w:rsidR="00213F25" w:rsidRPr="004F2812" w:rsidRDefault="00213F25" w:rsidP="007B5DFE">
            <w:pPr>
              <w:pStyle w:val="clauseindent"/>
              <w:spacing w:after="0"/>
              <w:ind w:left="0"/>
              <w:rPr>
                <w:rFonts w:ascii="Arial" w:hAnsi="Arial" w:cs="Arial"/>
                <w:bCs/>
                <w:sz w:val="20"/>
              </w:rPr>
            </w:pPr>
          </w:p>
          <w:p w14:paraId="07060136" w14:textId="77777777" w:rsidR="00213F25" w:rsidRPr="004F2812" w:rsidRDefault="00213F25" w:rsidP="007B5DFE">
            <w:pPr>
              <w:pStyle w:val="clauseindent"/>
              <w:spacing w:after="0"/>
              <w:ind w:left="0"/>
              <w:rPr>
                <w:rFonts w:ascii="Arial" w:hAnsi="Arial" w:cs="Arial"/>
                <w:bCs/>
                <w:sz w:val="20"/>
              </w:rPr>
            </w:pPr>
          </w:p>
          <w:p w14:paraId="0C6938E1"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Agreement]</w:t>
            </w:r>
          </w:p>
          <w:p w14:paraId="3BB7D56C" w14:textId="77777777" w:rsidR="00213F25" w:rsidRPr="004F2812" w:rsidRDefault="00213F25" w:rsidP="007B5DFE">
            <w:pPr>
              <w:pStyle w:val="clauseindent"/>
              <w:spacing w:after="0"/>
              <w:ind w:left="0"/>
              <w:rPr>
                <w:rFonts w:ascii="Arial" w:hAnsi="Arial" w:cs="Arial"/>
                <w:bCs/>
                <w:sz w:val="20"/>
              </w:rPr>
            </w:pPr>
          </w:p>
        </w:tc>
        <w:tc>
          <w:tcPr>
            <w:tcW w:w="3969" w:type="dxa"/>
          </w:tcPr>
          <w:p w14:paraId="1683673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p w14:paraId="4A1BF17D" w14:textId="77777777" w:rsidR="00213F25" w:rsidRPr="004F2812" w:rsidRDefault="00213F25" w:rsidP="007B5DFE">
            <w:pPr>
              <w:pStyle w:val="clauseindent"/>
              <w:spacing w:after="0"/>
              <w:ind w:left="0"/>
              <w:jc w:val="both"/>
              <w:rPr>
                <w:rFonts w:ascii="Arial" w:hAnsi="Arial" w:cs="Arial"/>
                <w:bCs/>
                <w:sz w:val="20"/>
              </w:rPr>
            </w:pPr>
          </w:p>
          <w:p w14:paraId="2D0C24F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Embedded Transmission Counterparty pursuant to Clause 2.21 of this Construction Agreement and Section C Part Three Paragraph 3.4 of the Code.</w:t>
            </w:r>
          </w:p>
        </w:tc>
      </w:tr>
      <w:tr w:rsidR="00213F25" w:rsidRPr="004F2812" w14:paraId="1FA24E3C" w14:textId="77777777" w:rsidTr="007B5DFE">
        <w:tc>
          <w:tcPr>
            <w:tcW w:w="3544" w:type="dxa"/>
          </w:tcPr>
          <w:p w14:paraId="794B952F"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w:t>
            </w:r>
          </w:p>
        </w:tc>
        <w:tc>
          <w:tcPr>
            <w:tcW w:w="3969" w:type="dxa"/>
          </w:tcPr>
          <w:p w14:paraId="63A72E2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Distribution System and set out in Appendix B.</w:t>
            </w:r>
          </w:p>
        </w:tc>
      </w:tr>
      <w:tr w:rsidR="00213F25" w:rsidRPr="004F2812" w14:paraId="38B50DE3" w14:textId="77777777" w:rsidTr="007B5DFE">
        <w:tc>
          <w:tcPr>
            <w:tcW w:w="3544" w:type="dxa"/>
          </w:tcPr>
          <w:p w14:paraId="30A012E3" w14:textId="77777777" w:rsidR="00213F25" w:rsidRPr="004F2812" w:rsidRDefault="00213F25" w:rsidP="007B5DFE">
            <w:pPr>
              <w:pStyle w:val="clauseindent"/>
              <w:spacing w:after="0"/>
              <w:ind w:left="0"/>
              <w:rPr>
                <w:rFonts w:ascii="Arial" w:hAnsi="Arial" w:cs="Arial"/>
                <w:bCs/>
                <w:sz w:val="20"/>
              </w:rPr>
            </w:pPr>
          </w:p>
        </w:tc>
        <w:tc>
          <w:tcPr>
            <w:tcW w:w="3969" w:type="dxa"/>
          </w:tcPr>
          <w:p w14:paraId="0801660F" w14:textId="77777777" w:rsidR="00213F25" w:rsidRPr="004F2812" w:rsidRDefault="00213F25" w:rsidP="007B5DFE">
            <w:pPr>
              <w:pStyle w:val="clauseindent"/>
              <w:ind w:left="0"/>
              <w:jc w:val="both"/>
              <w:rPr>
                <w:rFonts w:ascii="Arial" w:hAnsi="Arial" w:cs="Arial"/>
                <w:bCs/>
                <w:sz w:val="20"/>
              </w:rPr>
            </w:pPr>
          </w:p>
        </w:tc>
      </w:tr>
      <w:tr w:rsidR="00213F25" w:rsidRPr="004F2812" w14:paraId="064AF607" w14:textId="77777777" w:rsidTr="007B5DFE">
        <w:tc>
          <w:tcPr>
            <w:tcW w:w="3544" w:type="dxa"/>
          </w:tcPr>
          <w:p w14:paraId="14E29F66"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 Works]</w:t>
            </w:r>
          </w:p>
        </w:tc>
        <w:tc>
          <w:tcPr>
            <w:tcW w:w="3969" w:type="dxa"/>
          </w:tcPr>
          <w:p w14:paraId="5509CF0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[Q]</w:t>
            </w:r>
          </w:p>
          <w:p w14:paraId="74589B4E" w14:textId="77777777" w:rsidR="00213F25" w:rsidRPr="004F2812" w:rsidRDefault="00213F25" w:rsidP="007B5DFE">
            <w:pPr>
              <w:pStyle w:val="clauseindent"/>
              <w:ind w:left="0"/>
              <w:jc w:val="both"/>
              <w:rPr>
                <w:rFonts w:ascii="Arial" w:hAnsi="Arial" w:cs="Arial"/>
                <w:bCs/>
                <w:sz w:val="20"/>
              </w:rPr>
            </w:pPr>
          </w:p>
        </w:tc>
      </w:tr>
      <w:tr w:rsidR="00213F25" w:rsidRPr="004F2812" w14:paraId="012A3F8C" w14:textId="77777777" w:rsidTr="007B5DFE">
        <w:tc>
          <w:tcPr>
            <w:tcW w:w="3544" w:type="dxa"/>
          </w:tcPr>
          <w:p w14:paraId="04CD133C"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Forecast Offshore Construction Cost</w:t>
            </w:r>
          </w:p>
        </w:tc>
        <w:tc>
          <w:tcPr>
            <w:tcW w:w="3969" w:type="dxa"/>
          </w:tcPr>
          <w:p w14:paraId="4A678A1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sum specified in </w:t>
            </w:r>
            <w:smartTag w:uri="urn:schemas-microsoft-com:office:smarttags" w:element="place">
              <w:smartTag w:uri="urn:schemas-microsoft-com:office:smarttags" w:element="PlaceName">
                <w:r w:rsidRPr="004F2812">
                  <w:rPr>
                    <w:rFonts w:ascii="Arial" w:hAnsi="Arial" w:cs="Arial"/>
                    <w:bCs/>
                    <w:sz w:val="20"/>
                  </w:rPr>
                  <w:t>Appendix</w:t>
                </w:r>
              </w:smartTag>
              <w:r w:rsidRPr="004F2812">
                <w:rPr>
                  <w:rFonts w:ascii="Arial" w:hAnsi="Arial" w:cs="Arial"/>
                  <w:bCs/>
                  <w:sz w:val="20"/>
                </w:rPr>
                <w:t xml:space="preserve"> </w:t>
              </w:r>
              <w:smartTag w:uri="urn:schemas-microsoft-com:office:smarttags" w:element="PlaceType">
                <w:r w:rsidRPr="004F2812">
                  <w:rPr>
                    <w:rFonts w:ascii="Arial" w:hAnsi="Arial" w:cs="Arial"/>
                    <w:bCs/>
                    <w:sz w:val="20"/>
                  </w:rPr>
                  <w:t>U.</w:t>
                </w:r>
              </w:smartTag>
            </w:smartTag>
          </w:p>
        </w:tc>
      </w:tr>
      <w:tr w:rsidR="00213F25" w:rsidRPr="004F2812" w14:paraId="642CD491" w14:textId="77777777" w:rsidTr="007B5DFE">
        <w:tc>
          <w:tcPr>
            <w:tcW w:w="3544" w:type="dxa"/>
          </w:tcPr>
          <w:p w14:paraId="4CD49C80"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Connection Site Specification</w:t>
            </w:r>
          </w:p>
        </w:tc>
        <w:tc>
          <w:tcPr>
            <w:tcW w:w="3969" w:type="dxa"/>
          </w:tcPr>
          <w:p w14:paraId="1384AE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Connection Site Specification attached at Appendix F and which is to be developed by the Transmission Owner in accordance with Clause 2.22 into the Connection Site Specification.</w:t>
            </w:r>
          </w:p>
        </w:tc>
      </w:tr>
      <w:tr w:rsidR="00213F25" w:rsidRPr="004F2812" w14:paraId="537689B4" w14:textId="77777777" w:rsidTr="007B5DFE">
        <w:tc>
          <w:tcPr>
            <w:tcW w:w="3544" w:type="dxa"/>
          </w:tcPr>
          <w:p w14:paraId="26E3BCB5"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Embedded Transmission Interface Site Specification]</w:t>
            </w:r>
          </w:p>
        </w:tc>
        <w:tc>
          <w:tcPr>
            <w:tcW w:w="3969" w:type="dxa"/>
          </w:tcPr>
          <w:p w14:paraId="09CB33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Embedded Transmission Interface Site Specification attached at Appendix W and to be developed by the Transmission Owner pursuant to Clause 2.23 into the Embedded Transmission Interface Site Specification.</w:t>
            </w:r>
          </w:p>
        </w:tc>
      </w:tr>
      <w:tr w:rsidR="00213F25" w:rsidRPr="004F2812" w14:paraId="48B95305" w14:textId="77777777" w:rsidTr="007B5DFE">
        <w:tc>
          <w:tcPr>
            <w:tcW w:w="3544" w:type="dxa"/>
          </w:tcPr>
          <w:p w14:paraId="058DA81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Transmission Interface Site Specification</w:t>
            </w:r>
          </w:p>
        </w:tc>
        <w:tc>
          <w:tcPr>
            <w:tcW w:w="3969" w:type="dxa"/>
          </w:tcPr>
          <w:p w14:paraId="267745B1" w14:textId="77777777" w:rsidR="00213F25" w:rsidRPr="004F2812" w:rsidRDefault="00213F25" w:rsidP="00E64C5C">
            <w:pPr>
              <w:pStyle w:val="clauseindent"/>
              <w:ind w:left="0"/>
              <w:jc w:val="both"/>
              <w:rPr>
                <w:rFonts w:ascii="Arial" w:hAnsi="Arial" w:cs="Arial"/>
                <w:bCs/>
                <w:sz w:val="20"/>
              </w:rPr>
            </w:pPr>
            <w:r w:rsidRPr="004F2812">
              <w:rPr>
                <w:rFonts w:ascii="Arial" w:hAnsi="Arial" w:cs="Arial"/>
                <w:bCs/>
                <w:sz w:val="20"/>
              </w:rPr>
              <w:t>the initial draft of the Transmission Interface Site</w:t>
            </w:r>
            <w:r w:rsidRPr="004F2812" w:rsidDel="00816C64">
              <w:rPr>
                <w:rFonts w:ascii="Arial" w:hAnsi="Arial" w:cs="Arial"/>
                <w:bCs/>
                <w:sz w:val="20"/>
              </w:rPr>
              <w:t xml:space="preserve"> </w:t>
            </w:r>
            <w:r w:rsidRPr="004F2812">
              <w:rPr>
                <w:rFonts w:ascii="Arial" w:hAnsi="Arial" w:cs="Arial"/>
                <w:bCs/>
                <w:sz w:val="20"/>
              </w:rPr>
              <w:t>Specification attached at Appendix W and to be developed by the Transmission Owner pursuant to Clause 2.2</w:t>
            </w:r>
            <w:r w:rsidR="00E64C5C" w:rsidRPr="004F2812">
              <w:rPr>
                <w:rFonts w:ascii="Arial" w:hAnsi="Arial" w:cs="Arial"/>
                <w:bCs/>
                <w:sz w:val="20"/>
              </w:rPr>
              <w:t>4</w:t>
            </w:r>
            <w:r w:rsidRPr="004F2812">
              <w:rPr>
                <w:rFonts w:ascii="Arial" w:hAnsi="Arial" w:cs="Arial"/>
                <w:bCs/>
                <w:sz w:val="20"/>
              </w:rPr>
              <w:t xml:space="preserve"> into the Transmission Interface Site Specification.</w:t>
            </w:r>
          </w:p>
        </w:tc>
      </w:tr>
      <w:tr w:rsidR="00213F25" w:rsidRPr="004F2812" w14:paraId="65069FCA" w14:textId="77777777" w:rsidTr="007B5DFE">
        <w:tc>
          <w:tcPr>
            <w:tcW w:w="3544" w:type="dxa"/>
          </w:tcPr>
          <w:p w14:paraId="08B2B7B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Services Capability Specification</w:t>
            </w:r>
          </w:p>
        </w:tc>
        <w:tc>
          <w:tcPr>
            <w:tcW w:w="3969" w:type="dxa"/>
          </w:tcPr>
          <w:p w14:paraId="4B3FAE1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Services Capability Specification attached at Appendix R and to be developed by the Transmission Owner pursuant to Clause 2.19 into the Services Capability Specification.</w:t>
            </w:r>
          </w:p>
        </w:tc>
      </w:tr>
      <w:tr w:rsidR="00213F25" w:rsidRPr="004F2812" w14:paraId="22FA96AC" w14:textId="77777777" w:rsidTr="007B5DFE">
        <w:tc>
          <w:tcPr>
            <w:tcW w:w="3544" w:type="dxa"/>
          </w:tcPr>
          <w:p w14:paraId="4A2CF6C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Interface Agreement</w:t>
            </w:r>
          </w:p>
        </w:tc>
        <w:tc>
          <w:tcPr>
            <w:tcW w:w="3969" w:type="dxa"/>
          </w:tcPr>
          <w:p w14:paraId="3A0312F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between the Transmission Owner and the User as required pursuant to Clause 2.20 of this TO Construction Agreement and Section C Part Three Paragraph 3.1 of the Code.</w:t>
            </w:r>
          </w:p>
        </w:tc>
      </w:tr>
      <w:tr w:rsidR="00213F25" w:rsidRPr="004F2812" w14:paraId="383CDC24" w14:textId="77777777" w:rsidTr="007B5DFE">
        <w:tc>
          <w:tcPr>
            <w:tcW w:w="3544" w:type="dxa"/>
          </w:tcPr>
          <w:p w14:paraId="0273064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Liquidated Damages</w:t>
            </w:r>
          </w:p>
        </w:tc>
        <w:tc>
          <w:tcPr>
            <w:tcW w:w="3969" w:type="dxa"/>
          </w:tcPr>
          <w:p w14:paraId="11C4715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One to this TO Construction Agreement.</w:t>
            </w:r>
          </w:p>
        </w:tc>
      </w:tr>
      <w:tr w:rsidR="00213F25" w:rsidRPr="004F2812" w14:paraId="7652AB04" w14:textId="77777777" w:rsidTr="007B5DFE">
        <w:tc>
          <w:tcPr>
            <w:tcW w:w="3544" w:type="dxa"/>
          </w:tcPr>
          <w:p w14:paraId="11D63124"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Offshore Construction  Secured Amount</w:t>
            </w:r>
          </w:p>
          <w:p w14:paraId="6127E04F" w14:textId="77777777" w:rsidR="00213F25" w:rsidRPr="004F2812" w:rsidRDefault="00213F25" w:rsidP="007B5DFE">
            <w:pPr>
              <w:pStyle w:val="clauseindent"/>
              <w:spacing w:after="0"/>
              <w:ind w:left="0"/>
              <w:rPr>
                <w:rFonts w:ascii="Arial" w:hAnsi="Arial" w:cs="Arial"/>
                <w:bCs/>
                <w:sz w:val="20"/>
              </w:rPr>
            </w:pPr>
          </w:p>
        </w:tc>
        <w:tc>
          <w:tcPr>
            <w:tcW w:w="3969" w:type="dxa"/>
          </w:tcPr>
          <w:p w14:paraId="51D5134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 specified in Appendix U</w:t>
            </w:r>
          </w:p>
        </w:tc>
      </w:tr>
      <w:tr w:rsidR="005947FE" w:rsidRPr="004F2812" w14:paraId="647335C1" w14:textId="77777777" w:rsidTr="007B5DFE">
        <w:tc>
          <w:tcPr>
            <w:tcW w:w="3544" w:type="dxa"/>
          </w:tcPr>
          <w:p w14:paraId="5C77B92E" w14:textId="77777777" w:rsidR="005947FE" w:rsidRPr="004F2812" w:rsidRDefault="005947FE" w:rsidP="007B5DFE">
            <w:pPr>
              <w:pStyle w:val="clauseindent"/>
              <w:spacing w:after="0"/>
              <w:ind w:left="0"/>
              <w:rPr>
                <w:rFonts w:ascii="Arial" w:hAnsi="Arial" w:cs="Arial"/>
                <w:bCs/>
                <w:sz w:val="20"/>
              </w:rPr>
            </w:pPr>
            <w:bookmarkStart w:id="80" w:name="_DV_C26"/>
            <w:r w:rsidRPr="004F2812">
              <w:rPr>
                <w:rFonts w:ascii="Arial" w:hAnsi="Arial" w:cs="Arial"/>
                <w:bCs/>
                <w:sz w:val="20"/>
              </w:rPr>
              <w:t>[Offshore Transm</w:t>
            </w:r>
            <w:r w:rsidR="00EC1C93" w:rsidRPr="004F2812">
              <w:rPr>
                <w:rFonts w:ascii="Arial" w:hAnsi="Arial" w:cs="Arial"/>
                <w:bCs/>
                <w:sz w:val="20"/>
              </w:rPr>
              <w:t xml:space="preserve">ission System Development User </w:t>
            </w:r>
            <w:r w:rsidRPr="004F2812">
              <w:rPr>
                <w:rFonts w:ascii="Arial" w:hAnsi="Arial" w:cs="Arial"/>
                <w:bCs/>
                <w:sz w:val="20"/>
              </w:rPr>
              <w:t>Works or OTSDUW</w:t>
            </w:r>
            <w:bookmarkEnd w:id="80"/>
            <w:r w:rsidRPr="004F2812">
              <w:rPr>
                <w:rFonts w:ascii="Arial" w:hAnsi="Arial" w:cs="Arial"/>
                <w:bCs/>
                <w:sz w:val="20"/>
              </w:rPr>
              <w:t>]</w:t>
            </w:r>
          </w:p>
        </w:tc>
        <w:tc>
          <w:tcPr>
            <w:tcW w:w="3969" w:type="dxa"/>
          </w:tcPr>
          <w:p w14:paraId="7807F5F2" w14:textId="77777777" w:rsidR="005947FE" w:rsidRPr="004F2812" w:rsidRDefault="005947FE" w:rsidP="007B5DFE">
            <w:pPr>
              <w:pStyle w:val="clauseindent"/>
              <w:ind w:left="0"/>
              <w:jc w:val="both"/>
              <w:rPr>
                <w:rFonts w:ascii="Arial" w:hAnsi="Arial" w:cs="Arial"/>
                <w:bCs/>
                <w:sz w:val="20"/>
              </w:rPr>
            </w:pPr>
            <w:bookmarkStart w:id="81" w:name="_DV_C27"/>
            <w:r w:rsidRPr="004F2812">
              <w:rPr>
                <w:rFonts w:ascii="Arial" w:hAnsi="Arial"/>
                <w:bCs/>
                <w:sz w:val="20"/>
              </w:rPr>
              <w:t>[those activities to be undertaken by the User set out in Appendix I (Part 2) [preparatory to OFTO Build</w:t>
            </w:r>
            <w:bookmarkEnd w:id="81"/>
            <w:r w:rsidRPr="004F2812">
              <w:rPr>
                <w:rFonts w:ascii="Arial" w:hAnsi="Arial"/>
                <w:bCs/>
                <w:sz w:val="20"/>
              </w:rPr>
              <w:t>.</w:t>
            </w:r>
            <w:r w:rsidRPr="004F2812">
              <w:rPr>
                <w:rFonts w:ascii="Arial" w:hAnsi="Arial"/>
                <w:sz w:val="20"/>
              </w:rPr>
              <w:t>]</w:t>
            </w:r>
          </w:p>
        </w:tc>
      </w:tr>
      <w:tr w:rsidR="00213F25" w:rsidRPr="004F2812" w14:paraId="3DCAF7F4" w14:textId="77777777" w:rsidTr="007B5DFE">
        <w:tc>
          <w:tcPr>
            <w:tcW w:w="3544" w:type="dxa"/>
          </w:tcPr>
          <w:p w14:paraId="32E21C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Offshore Works Criteria</w:t>
            </w:r>
          </w:p>
          <w:p w14:paraId="2761EB96" w14:textId="77777777" w:rsidR="00213F25" w:rsidRPr="004F2812" w:rsidRDefault="00213F25" w:rsidP="007B5DFE">
            <w:pPr>
              <w:pStyle w:val="clauseindent"/>
              <w:spacing w:after="0"/>
              <w:ind w:left="0"/>
              <w:rPr>
                <w:rFonts w:ascii="Arial" w:hAnsi="Arial" w:cs="Arial"/>
                <w:bCs/>
                <w:sz w:val="20"/>
              </w:rPr>
            </w:pPr>
          </w:p>
        </w:tc>
        <w:tc>
          <w:tcPr>
            <w:tcW w:w="3969" w:type="dxa"/>
          </w:tcPr>
          <w:p w14:paraId="72979F6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matters set out in Appendix O.</w:t>
            </w:r>
          </w:p>
        </w:tc>
      </w:tr>
      <w:tr w:rsidR="00213F25" w:rsidRPr="004F2812" w14:paraId="1A03E1A9" w14:textId="77777777" w:rsidTr="007B5DFE">
        <w:tc>
          <w:tcPr>
            <w:tcW w:w="3544" w:type="dxa"/>
          </w:tcPr>
          <w:p w14:paraId="2E9714B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One Off Works</w:t>
            </w:r>
          </w:p>
          <w:p w14:paraId="7501CE52" w14:textId="77777777" w:rsidR="00213F25" w:rsidRPr="004F2812" w:rsidRDefault="00213F25" w:rsidP="007B5DFE">
            <w:pPr>
              <w:pStyle w:val="clauseindent"/>
              <w:spacing w:after="0"/>
              <w:ind w:left="0"/>
              <w:rPr>
                <w:rFonts w:ascii="Arial" w:hAnsi="Arial" w:cs="Arial"/>
                <w:bCs/>
                <w:sz w:val="20"/>
              </w:rPr>
            </w:pPr>
          </w:p>
        </w:tc>
        <w:tc>
          <w:tcPr>
            <w:tcW w:w="3969" w:type="dxa"/>
          </w:tcPr>
          <w:p w14:paraId="615521F0"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L.</w:t>
            </w:r>
          </w:p>
        </w:tc>
      </w:tr>
      <w:tr w:rsidR="00213F25" w:rsidRPr="004F2812" w14:paraId="5514CEDC" w14:textId="77777777" w:rsidTr="007B5DFE">
        <w:tc>
          <w:tcPr>
            <w:tcW w:w="3544" w:type="dxa"/>
          </w:tcPr>
          <w:p w14:paraId="21F4D25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Construction Works</w:t>
            </w:r>
          </w:p>
        </w:tc>
        <w:tc>
          <w:tcPr>
            <w:tcW w:w="3969" w:type="dxa"/>
          </w:tcPr>
          <w:p w14:paraId="4835DAB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the works to be undertaken by any Joint Project Party [and the Embedded Transmission Counterparty] in respect of the Construction Project.]</w:t>
            </w:r>
          </w:p>
        </w:tc>
      </w:tr>
      <w:tr w:rsidR="00213F25" w:rsidRPr="004F2812" w14:paraId="62777F65" w14:textId="77777777" w:rsidTr="007B5DFE">
        <w:tc>
          <w:tcPr>
            <w:tcW w:w="3544" w:type="dxa"/>
          </w:tcPr>
          <w:p w14:paraId="1A50BE18"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Distribution System</w:t>
            </w:r>
          </w:p>
        </w:tc>
        <w:tc>
          <w:tcPr>
            <w:tcW w:w="3969" w:type="dxa"/>
          </w:tcPr>
          <w:p w14:paraId="26994EF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213F25" w:rsidRPr="004F2812" w14:paraId="45CE5AA7" w14:textId="77777777" w:rsidTr="007B5DFE">
        <w:tc>
          <w:tcPr>
            <w:tcW w:w="3544" w:type="dxa"/>
          </w:tcPr>
          <w:p w14:paraId="1D5F36D6"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Transmission Owner</w:t>
            </w:r>
          </w:p>
        </w:tc>
        <w:tc>
          <w:tcPr>
            <w:tcW w:w="3969" w:type="dxa"/>
          </w:tcPr>
          <w:p w14:paraId="68C76DD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5947FE" w:rsidRPr="004F2812" w14:paraId="43B67287" w14:textId="77777777" w:rsidTr="007B5DFE">
        <w:tc>
          <w:tcPr>
            <w:tcW w:w="3544" w:type="dxa"/>
          </w:tcPr>
          <w:p w14:paraId="18788852" w14:textId="77777777" w:rsidR="005947FE" w:rsidRPr="004F2812" w:rsidRDefault="005947FE" w:rsidP="007B5DFE">
            <w:pPr>
              <w:pStyle w:val="clauseindent"/>
              <w:ind w:left="0"/>
              <w:rPr>
                <w:rFonts w:ascii="Arial" w:hAnsi="Arial" w:cs="Arial"/>
                <w:bCs/>
                <w:sz w:val="20"/>
              </w:rPr>
            </w:pPr>
            <w:r w:rsidRPr="004F2812">
              <w:rPr>
                <w:rFonts w:ascii="Arial" w:hAnsi="Arial" w:cs="Arial"/>
                <w:bCs/>
                <w:sz w:val="20"/>
              </w:rPr>
              <w:t>[OTSDUW Consents]</w:t>
            </w:r>
          </w:p>
        </w:tc>
        <w:tc>
          <w:tcPr>
            <w:tcW w:w="3969" w:type="dxa"/>
          </w:tcPr>
          <w:p w14:paraId="6312687C" w14:textId="77777777" w:rsidR="005947FE" w:rsidRPr="004F2812" w:rsidRDefault="005947FE" w:rsidP="005947FE">
            <w:pPr>
              <w:ind w:left="34"/>
              <w:rPr>
                <w:rFonts w:cs="Arial"/>
                <w:bCs/>
              </w:rPr>
            </w:pPr>
            <w:r w:rsidRPr="004F2812">
              <w:rPr>
                <w:bCs/>
              </w:rPr>
              <w:t>[those</w:t>
            </w:r>
            <w:r w:rsidRPr="004F2812">
              <w:rPr>
                <w:rFonts w:cs="Arial"/>
                <w:bCs/>
              </w:rPr>
              <w:t>:</w:t>
            </w:r>
          </w:p>
          <w:p w14:paraId="543F4DD0" w14:textId="77777777" w:rsidR="005947FE" w:rsidRPr="004F2812" w:rsidRDefault="005947FE" w:rsidP="005947FE">
            <w:pPr>
              <w:ind w:left="742" w:hanging="708"/>
            </w:pPr>
            <w:r w:rsidRPr="004F2812">
              <w:t>(a)</w:t>
            </w:r>
            <w:r w:rsidRPr="004F2812">
              <w:tab/>
              <w:t xml:space="preserve">planning and other statutory consents;  </w:t>
            </w:r>
          </w:p>
          <w:p w14:paraId="1B990C91" w14:textId="77777777" w:rsidR="005947FE" w:rsidRPr="004F2812" w:rsidRDefault="005947FE" w:rsidP="005947FE">
            <w:pPr>
              <w:spacing w:line="280" w:lineRule="atLeast"/>
              <w:ind w:left="743" w:hanging="709"/>
            </w:pPr>
            <w:r w:rsidRPr="004F2812">
              <w:t>(b)</w:t>
            </w:r>
            <w:r w:rsidRPr="004F2812">
              <w:tab/>
              <w:t>wayleaves, easements, rights over or interests in land or any other consents; or</w:t>
            </w:r>
          </w:p>
          <w:p w14:paraId="5983CEA5" w14:textId="77777777" w:rsidR="005947FE" w:rsidRPr="004F2812" w:rsidRDefault="005947FE" w:rsidP="005947FE">
            <w:pPr>
              <w:numPr>
                <w:ilvl w:val="0"/>
                <w:numId w:val="18"/>
              </w:numPr>
              <w:spacing w:after="0" w:line="280" w:lineRule="atLeast"/>
            </w:pPr>
            <w:r w:rsidRPr="004F2812">
              <w:t>permissions of any kind,</w:t>
            </w:r>
          </w:p>
          <w:p w14:paraId="309B8415" w14:textId="77777777" w:rsidR="005947FE" w:rsidRPr="004F2812" w:rsidRDefault="005947FE" w:rsidP="005947FE">
            <w:pPr>
              <w:spacing w:after="0" w:line="280" w:lineRule="atLeast"/>
              <w:ind w:left="34"/>
            </w:pPr>
          </w:p>
          <w:p w14:paraId="5926E1EF" w14:textId="77777777" w:rsidR="005947FE" w:rsidRPr="004F2812" w:rsidRDefault="005947FE" w:rsidP="005947FE">
            <w:pPr>
              <w:spacing w:line="280" w:lineRule="atLeast"/>
              <w:rPr>
                <w:color w:val="FF0000"/>
              </w:rPr>
            </w:pPr>
            <w:r w:rsidRPr="004F2812">
              <w:t>if any, set out as such in Appendix I (Part 2).]</w:t>
            </w:r>
          </w:p>
        </w:tc>
      </w:tr>
      <w:tr w:rsidR="00213F25" w:rsidRPr="004F2812" w14:paraId="474E52FE" w14:textId="77777777" w:rsidTr="007B5DFE">
        <w:tc>
          <w:tcPr>
            <w:tcW w:w="3544" w:type="dxa"/>
          </w:tcPr>
          <w:p w14:paraId="495483A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[Seven Year Statement Works</w:t>
            </w:r>
          </w:p>
          <w:p w14:paraId="4A4C6D7F" w14:textId="77777777" w:rsidR="00213F25" w:rsidRPr="004F2812" w:rsidRDefault="00213F25" w:rsidP="007B5DFE">
            <w:pPr>
              <w:pStyle w:val="clauseindent"/>
              <w:spacing w:after="0"/>
              <w:ind w:left="0"/>
              <w:rPr>
                <w:rFonts w:ascii="Arial" w:hAnsi="Arial" w:cs="Arial"/>
                <w:bCs/>
                <w:sz w:val="20"/>
              </w:rPr>
            </w:pPr>
          </w:p>
        </w:tc>
        <w:tc>
          <w:tcPr>
            <w:tcW w:w="3969" w:type="dxa"/>
          </w:tcPr>
          <w:p w14:paraId="71117F5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[M]. ]</w:t>
            </w:r>
          </w:p>
        </w:tc>
      </w:tr>
      <w:tr w:rsidR="00213F25" w:rsidRPr="004F2812" w14:paraId="57F18F06" w14:textId="77777777" w:rsidTr="007B5DFE">
        <w:tc>
          <w:tcPr>
            <w:tcW w:w="3544" w:type="dxa"/>
          </w:tcPr>
          <w:p w14:paraId="22D2AAD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Third Party Works</w:t>
            </w:r>
          </w:p>
          <w:p w14:paraId="06F01E3F" w14:textId="77777777" w:rsidR="00213F25" w:rsidRPr="004F2812" w:rsidRDefault="00213F25" w:rsidP="007B5DFE">
            <w:pPr>
              <w:pStyle w:val="clauseindent"/>
              <w:spacing w:after="0"/>
              <w:ind w:left="0"/>
              <w:rPr>
                <w:rFonts w:ascii="Arial" w:hAnsi="Arial" w:cs="Arial"/>
                <w:bCs/>
                <w:sz w:val="20"/>
              </w:rPr>
            </w:pPr>
          </w:p>
        </w:tc>
        <w:tc>
          <w:tcPr>
            <w:tcW w:w="3969" w:type="dxa"/>
          </w:tcPr>
          <w:p w14:paraId="44C5163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iCs/>
                <w:sz w:val="20"/>
              </w:rPr>
              <w:t>as set out in Appendix M.</w:t>
            </w:r>
          </w:p>
        </w:tc>
      </w:tr>
      <w:tr w:rsidR="00213F25" w:rsidRPr="004F2812" w14:paraId="55C21BED" w14:textId="77777777" w:rsidTr="007B5DFE">
        <w:tc>
          <w:tcPr>
            <w:tcW w:w="3544" w:type="dxa"/>
          </w:tcPr>
          <w:p w14:paraId="6908B39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TI Commissioning Programme</w:t>
            </w:r>
          </w:p>
        </w:tc>
        <w:tc>
          <w:tcPr>
            <w:tcW w:w="3969" w:type="dxa"/>
          </w:tcPr>
          <w:p w14:paraId="0DDF977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Transmission Owners Offshore Transmission System to </w:t>
            </w:r>
            <w:r w:rsidRPr="004F2812">
              <w:rPr>
                <w:rFonts w:ascii="Arial" w:hAnsi="Arial" w:cs="Arial"/>
                <w:bCs/>
                <w:sz w:val="20"/>
              </w:rPr>
              <w:lastRenderedPageBreak/>
              <w:t xml:space="preserve">the [Onshore Transmission System at the Transmission Interface Site] [Offshore Distribution System at the Embedded Transmission Interface Site]. </w:t>
            </w:r>
          </w:p>
        </w:tc>
      </w:tr>
      <w:tr w:rsidR="00213F25" w:rsidRPr="004F2812" w14:paraId="337973E3" w14:textId="77777777" w:rsidTr="007B5DFE">
        <w:tc>
          <w:tcPr>
            <w:tcW w:w="3544" w:type="dxa"/>
          </w:tcPr>
          <w:p w14:paraId="12B624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TI Commissioning Programme Commencement Date</w:t>
            </w:r>
          </w:p>
        </w:tc>
        <w:tc>
          <w:tcPr>
            <w:tcW w:w="3969" w:type="dxa"/>
          </w:tcPr>
          <w:p w14:paraId="709C33B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TI Commissioning Programme as set out in the TO Construction Programme.</w:t>
            </w:r>
          </w:p>
        </w:tc>
      </w:tr>
      <w:tr w:rsidR="00213F25" w:rsidRPr="004F2812" w14:paraId="4AC094BC" w14:textId="77777777" w:rsidTr="007B5DFE">
        <w:tc>
          <w:tcPr>
            <w:tcW w:w="3544" w:type="dxa"/>
          </w:tcPr>
          <w:p w14:paraId="555F951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w:t>
            </w:r>
          </w:p>
        </w:tc>
        <w:tc>
          <w:tcPr>
            <w:tcW w:w="3969" w:type="dxa"/>
          </w:tcPr>
          <w:p w14:paraId="4EE88EF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Users Works and the Transmission Connection Asset Works to the National Electricity Transmission System for the purpose of making the User’s Works available for connection and operation. </w:t>
            </w:r>
          </w:p>
        </w:tc>
      </w:tr>
      <w:tr w:rsidR="00213F25" w:rsidRPr="004F2812" w14:paraId="3708D26D" w14:textId="77777777" w:rsidTr="007B5DFE">
        <w:tc>
          <w:tcPr>
            <w:tcW w:w="3544" w:type="dxa"/>
          </w:tcPr>
          <w:p w14:paraId="5916BA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 Commencement Date</w:t>
            </w:r>
          </w:p>
        </w:tc>
        <w:tc>
          <w:tcPr>
            <w:tcW w:w="3969" w:type="dxa"/>
          </w:tcPr>
          <w:p w14:paraId="57F6EDA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TO Commissioning Programme as set out in the TO Construction Programme.</w:t>
            </w:r>
          </w:p>
        </w:tc>
      </w:tr>
      <w:tr w:rsidR="00213F25" w:rsidRPr="004F2812" w14:paraId="595DD512" w14:textId="77777777" w:rsidTr="007B5DFE">
        <w:tc>
          <w:tcPr>
            <w:tcW w:w="3544" w:type="dxa"/>
          </w:tcPr>
          <w:p w14:paraId="687D6B7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Construction Programme</w:t>
            </w:r>
          </w:p>
        </w:tc>
        <w:tc>
          <w:tcPr>
            <w:tcW w:w="3969" w:type="dxa"/>
          </w:tcPr>
          <w:p w14:paraId="2E91E76A" w14:textId="477D0D10"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programme agreed by the Transmission Owner and </w:t>
            </w:r>
            <w:r w:rsidR="009A5103">
              <w:rPr>
                <w:rFonts w:ascii="Arial" w:hAnsi="Arial" w:cs="Arial"/>
                <w:bCs/>
                <w:sz w:val="20"/>
              </w:rPr>
              <w:t>The Company</w:t>
            </w:r>
            <w:r w:rsidRPr="004F2812">
              <w:rPr>
                <w:rFonts w:ascii="Arial" w:hAnsi="Arial" w:cs="Arial"/>
                <w:bCs/>
                <w:sz w:val="20"/>
              </w:rPr>
              <w:t xml:space="preserve"> for the carrying out of Transmission Construction Works as set out in Appendix J</w:t>
            </w:r>
          </w:p>
          <w:p w14:paraId="2E67A626"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3CDB4774" w14:textId="77777777" w:rsidTr="007B5DFE">
        <w:tc>
          <w:tcPr>
            <w:tcW w:w="3544" w:type="dxa"/>
          </w:tcPr>
          <w:p w14:paraId="7FC408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Event of Default</w:t>
            </w:r>
          </w:p>
        </w:tc>
        <w:tc>
          <w:tcPr>
            <w:tcW w:w="3969" w:type="dxa"/>
          </w:tcPr>
          <w:p w14:paraId="1E870519" w14:textId="77777777" w:rsidR="00213F25" w:rsidRPr="004F2812" w:rsidRDefault="00213F25" w:rsidP="007B5DFE">
            <w:pPr>
              <w:pStyle w:val="clauseindent"/>
              <w:ind w:left="0"/>
              <w:jc w:val="both"/>
              <w:rPr>
                <w:rFonts w:ascii="Arial" w:hAnsi="Arial" w:cs="Arial"/>
                <w:bCs/>
                <w:i/>
                <w:iCs/>
                <w:sz w:val="20"/>
              </w:rPr>
            </w:pPr>
            <w:r w:rsidRPr="004F2812">
              <w:rPr>
                <w:rFonts w:ascii="Arial" w:hAnsi="Arial" w:cs="Arial"/>
                <w:bCs/>
                <w:sz w:val="20"/>
              </w:rPr>
              <w:t>those events set out in Appendix [T].</w:t>
            </w:r>
          </w:p>
        </w:tc>
      </w:tr>
      <w:tr w:rsidR="00213F25" w:rsidRPr="004F2812" w14:paraId="6F7504A3" w14:textId="77777777" w:rsidTr="007B5DFE">
        <w:tc>
          <w:tcPr>
            <w:tcW w:w="3544" w:type="dxa"/>
          </w:tcPr>
          <w:p w14:paraId="43510FE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Liquidated Damages</w:t>
            </w:r>
          </w:p>
          <w:p w14:paraId="17DBAD78" w14:textId="77777777" w:rsidR="00213F25" w:rsidRPr="004F2812" w:rsidRDefault="00213F25" w:rsidP="007B5DFE">
            <w:pPr>
              <w:pStyle w:val="clauseindent"/>
              <w:ind w:left="0"/>
              <w:rPr>
                <w:rFonts w:ascii="Arial" w:hAnsi="Arial" w:cs="Arial"/>
                <w:bCs/>
                <w:sz w:val="20"/>
              </w:rPr>
            </w:pPr>
          </w:p>
          <w:p w14:paraId="619A8FE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Connection Assets</w:t>
            </w:r>
          </w:p>
        </w:tc>
        <w:tc>
          <w:tcPr>
            <w:tcW w:w="3969" w:type="dxa"/>
          </w:tcPr>
          <w:p w14:paraId="0190BEA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Two to this TO Construction Agreement</w:t>
            </w:r>
          </w:p>
          <w:p w14:paraId="28EE1B8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A</w:t>
            </w:r>
          </w:p>
          <w:p w14:paraId="51A2D93E" w14:textId="77777777" w:rsidR="00213F25" w:rsidRPr="004F2812" w:rsidRDefault="00213F25" w:rsidP="007B5DFE">
            <w:pPr>
              <w:pStyle w:val="clauseindent"/>
              <w:spacing w:after="0"/>
              <w:ind w:left="0"/>
              <w:jc w:val="both"/>
              <w:rPr>
                <w:rFonts w:ascii="Arial" w:hAnsi="Arial" w:cs="Arial"/>
                <w:bCs/>
                <w:sz w:val="20"/>
              </w:rPr>
            </w:pPr>
          </w:p>
        </w:tc>
      </w:tr>
      <w:tr w:rsidR="00213F25" w:rsidRPr="004F2812" w14:paraId="41C07735" w14:textId="77777777" w:rsidTr="007B5DFE">
        <w:tc>
          <w:tcPr>
            <w:tcW w:w="3544" w:type="dxa"/>
          </w:tcPr>
          <w:p w14:paraId="773FD2F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Construction Works</w:t>
            </w:r>
          </w:p>
          <w:p w14:paraId="668CD0A7" w14:textId="77777777" w:rsidR="00213F25" w:rsidRPr="004F2812" w:rsidRDefault="00213F25" w:rsidP="007B5DFE">
            <w:pPr>
              <w:pStyle w:val="clauseindent"/>
              <w:spacing w:after="0"/>
              <w:ind w:left="0"/>
              <w:rPr>
                <w:rFonts w:ascii="Arial" w:hAnsi="Arial" w:cs="Arial"/>
                <w:bCs/>
                <w:sz w:val="20"/>
              </w:rPr>
            </w:pPr>
          </w:p>
        </w:tc>
        <w:tc>
          <w:tcPr>
            <w:tcW w:w="3969" w:type="dxa"/>
          </w:tcPr>
          <w:p w14:paraId="432D73CE"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the Transmission Connection Asset Works, Transmission Reinforcement Works, One Off Works and Seven Year Statement Works [(but excluding, for the avoidance of doubt, the OTSDUW)].</w:t>
            </w:r>
          </w:p>
        </w:tc>
      </w:tr>
      <w:tr w:rsidR="00213F25" w:rsidRPr="004F2812" w14:paraId="58FC153D" w14:textId="77777777" w:rsidTr="007B5DFE">
        <w:tc>
          <w:tcPr>
            <w:tcW w:w="3544" w:type="dxa"/>
          </w:tcPr>
          <w:p w14:paraId="0FAA102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Agreement</w:t>
            </w:r>
          </w:p>
          <w:p w14:paraId="0A39C711" w14:textId="77777777" w:rsidR="00213F25" w:rsidRPr="004F2812" w:rsidRDefault="00213F25" w:rsidP="007B5DFE">
            <w:pPr>
              <w:pStyle w:val="clauseindent"/>
              <w:spacing w:after="0"/>
              <w:ind w:left="0"/>
              <w:rPr>
                <w:rFonts w:ascii="Arial" w:hAnsi="Arial" w:cs="Arial"/>
                <w:bCs/>
                <w:sz w:val="20"/>
              </w:rPr>
            </w:pPr>
          </w:p>
        </w:tc>
        <w:tc>
          <w:tcPr>
            <w:tcW w:w="3969" w:type="dxa"/>
          </w:tcPr>
          <w:p w14:paraId="65967B11" w14:textId="77777777" w:rsidR="00213F25" w:rsidRPr="004F2812" w:rsidRDefault="00213F25" w:rsidP="006E6520">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Onshore Transmission Owner pursuant to Clause 2.21 of this Construction Agreement and Section C Part Three Paragraph 3.2 of the Code.</w:t>
            </w:r>
          </w:p>
        </w:tc>
      </w:tr>
      <w:tr w:rsidR="00213F25" w:rsidRPr="004F2812" w14:paraId="0FB5B54A" w14:textId="77777777" w:rsidTr="007B5DFE">
        <w:tc>
          <w:tcPr>
            <w:tcW w:w="3544" w:type="dxa"/>
          </w:tcPr>
          <w:p w14:paraId="59C7ABB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w:t>
            </w:r>
          </w:p>
        </w:tc>
        <w:tc>
          <w:tcPr>
            <w:tcW w:w="3969" w:type="dxa"/>
          </w:tcPr>
          <w:p w14:paraId="5C143EA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Transmission System and set out in Appendix B.</w:t>
            </w:r>
          </w:p>
        </w:tc>
      </w:tr>
      <w:tr w:rsidR="00213F25" w:rsidRPr="004F2812" w14:paraId="39D6961A" w14:textId="77777777" w:rsidTr="007B5DFE">
        <w:tc>
          <w:tcPr>
            <w:tcW w:w="3544" w:type="dxa"/>
          </w:tcPr>
          <w:p w14:paraId="48F89912" w14:textId="77777777" w:rsidR="00213F25" w:rsidRPr="004F2812" w:rsidRDefault="00213F25" w:rsidP="007B5DFE">
            <w:pPr>
              <w:pStyle w:val="clauseindent"/>
              <w:spacing w:after="0"/>
              <w:ind w:left="0"/>
              <w:rPr>
                <w:rFonts w:ascii="Arial" w:hAnsi="Arial" w:cs="Arial"/>
                <w:bCs/>
                <w:sz w:val="20"/>
              </w:rPr>
            </w:pPr>
          </w:p>
        </w:tc>
        <w:tc>
          <w:tcPr>
            <w:tcW w:w="3969" w:type="dxa"/>
          </w:tcPr>
          <w:p w14:paraId="0415226E" w14:textId="77777777" w:rsidR="00213F25" w:rsidRPr="004F2812" w:rsidRDefault="00213F25" w:rsidP="007B5DFE">
            <w:pPr>
              <w:pStyle w:val="clauseindent"/>
              <w:ind w:left="0"/>
              <w:jc w:val="both"/>
              <w:rPr>
                <w:rFonts w:ascii="Arial" w:hAnsi="Arial" w:cs="Arial"/>
                <w:bCs/>
                <w:sz w:val="20"/>
              </w:rPr>
            </w:pPr>
          </w:p>
        </w:tc>
      </w:tr>
      <w:tr w:rsidR="00213F25" w:rsidRPr="004F2812" w14:paraId="476E5D34" w14:textId="77777777" w:rsidTr="007B5DFE">
        <w:trPr>
          <w:trHeight w:val="674"/>
        </w:trPr>
        <w:tc>
          <w:tcPr>
            <w:tcW w:w="3544" w:type="dxa"/>
          </w:tcPr>
          <w:p w14:paraId="784929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 Works</w:t>
            </w:r>
          </w:p>
        </w:tc>
        <w:tc>
          <w:tcPr>
            <w:tcW w:w="3969" w:type="dxa"/>
          </w:tcPr>
          <w:p w14:paraId="29CA0D56"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sz w:val="20"/>
              </w:rPr>
              <w:t>as set out in Appendix Q</w:t>
            </w:r>
          </w:p>
        </w:tc>
      </w:tr>
      <w:tr w:rsidR="00213F25" w:rsidRPr="004F2812" w14:paraId="0FECEEC5" w14:textId="77777777" w:rsidTr="007B5DFE">
        <w:trPr>
          <w:trHeight w:val="674"/>
        </w:trPr>
        <w:tc>
          <w:tcPr>
            <w:tcW w:w="3544" w:type="dxa"/>
          </w:tcPr>
          <w:p w14:paraId="6FFA80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Transmission Reinforcement Works</w:t>
            </w:r>
          </w:p>
        </w:tc>
        <w:tc>
          <w:tcPr>
            <w:tcW w:w="3969" w:type="dxa"/>
          </w:tcPr>
          <w:p w14:paraId="781670A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H</w:t>
            </w:r>
          </w:p>
        </w:tc>
      </w:tr>
      <w:tr w:rsidR="00213F25" w:rsidRPr="004F2812" w14:paraId="4D20271C" w14:textId="77777777" w:rsidTr="007B5DFE">
        <w:trPr>
          <w:trHeight w:val="674"/>
        </w:trPr>
        <w:tc>
          <w:tcPr>
            <w:tcW w:w="3544" w:type="dxa"/>
          </w:tcPr>
          <w:p w14:paraId="0F90BA49"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w:t>
            </w:r>
          </w:p>
        </w:tc>
        <w:tc>
          <w:tcPr>
            <w:tcW w:w="3969" w:type="dxa"/>
          </w:tcPr>
          <w:p w14:paraId="3E4737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w:t>
            </w:r>
          </w:p>
        </w:tc>
      </w:tr>
      <w:tr w:rsidR="00213F25" w:rsidRPr="004F2812" w14:paraId="373F4A28" w14:textId="77777777" w:rsidTr="007B5DFE">
        <w:tc>
          <w:tcPr>
            <w:tcW w:w="3544" w:type="dxa"/>
          </w:tcPr>
          <w:p w14:paraId="65893D3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 Data</w:t>
            </w:r>
          </w:p>
        </w:tc>
        <w:tc>
          <w:tcPr>
            <w:tcW w:w="3969" w:type="dxa"/>
          </w:tcPr>
          <w:p w14:paraId="5CFED50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data in respect of the User’s Plant and Apparatus as set out in Appendix P and against which the Transmission Construction Works have been designed.</w:t>
            </w:r>
          </w:p>
        </w:tc>
      </w:tr>
      <w:tr w:rsidR="00213F25" w:rsidRPr="004F2812" w14:paraId="41FBC804" w14:textId="77777777" w:rsidTr="007B5DFE">
        <w:tc>
          <w:tcPr>
            <w:tcW w:w="3544" w:type="dxa"/>
          </w:tcPr>
          <w:p w14:paraId="120CA77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User’s Works</w:t>
            </w:r>
          </w:p>
        </w:tc>
        <w:tc>
          <w:tcPr>
            <w:tcW w:w="3969" w:type="dxa"/>
          </w:tcPr>
          <w:p w14:paraId="0A8240C7"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as set out in Appendix I [including the OTSDUW)].</w:t>
            </w:r>
          </w:p>
        </w:tc>
      </w:tr>
      <w:tr w:rsidR="00213F25" w:rsidRPr="004F2812" w14:paraId="72EA669A" w14:textId="77777777" w:rsidTr="007B5DFE">
        <w:tc>
          <w:tcPr>
            <w:tcW w:w="3544" w:type="dxa"/>
          </w:tcPr>
          <w:p w14:paraId="733524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Works</w:t>
            </w:r>
          </w:p>
        </w:tc>
        <w:tc>
          <w:tcPr>
            <w:tcW w:w="3969" w:type="dxa"/>
          </w:tcPr>
          <w:p w14:paraId="58C0AE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Transmission Construction Works and User Works [and Transmission Interface Site Works] [Embedded Transmission Interface  Site Works].</w:t>
            </w:r>
          </w:p>
        </w:tc>
      </w:tr>
    </w:tbl>
    <w:p w14:paraId="256F2479" w14:textId="77777777" w:rsidR="00E601E3" w:rsidRPr="004F2812" w:rsidRDefault="00E601E3" w:rsidP="00213F25">
      <w:pPr>
        <w:pStyle w:val="Heading1"/>
        <w:numPr>
          <w:ilvl w:val="0"/>
          <w:numId w:val="0"/>
        </w:numPr>
        <w:tabs>
          <w:tab w:val="clear" w:pos="720"/>
          <w:tab w:val="left" w:pos="851"/>
        </w:tabs>
      </w:pPr>
    </w:p>
    <w:p w14:paraId="33D6F99E" w14:textId="77777777" w:rsidR="00213F25" w:rsidRPr="004F2812" w:rsidRDefault="00213F25" w:rsidP="00213F25">
      <w:pPr>
        <w:pStyle w:val="Heading1"/>
        <w:numPr>
          <w:ilvl w:val="0"/>
          <w:numId w:val="0"/>
        </w:numPr>
        <w:tabs>
          <w:tab w:val="clear" w:pos="720"/>
          <w:tab w:val="left" w:pos="851"/>
        </w:tabs>
        <w:rPr>
          <w:b/>
        </w:rPr>
      </w:pPr>
      <w:r w:rsidRPr="004F2812">
        <w:t>2.</w:t>
      </w:r>
      <w:r w:rsidRPr="004F2812">
        <w:rPr>
          <w:b/>
        </w:rPr>
        <w:tab/>
        <w:t xml:space="preserve">Carrying out of the Works </w:t>
      </w:r>
    </w:p>
    <w:p w14:paraId="5932FD0F" w14:textId="77777777" w:rsidR="00213F25" w:rsidRPr="004F2812" w:rsidRDefault="00213F25" w:rsidP="00213F25">
      <w:pPr>
        <w:pStyle w:val="Heading2"/>
        <w:numPr>
          <w:ilvl w:val="0"/>
          <w:numId w:val="0"/>
        </w:numPr>
        <w:tabs>
          <w:tab w:val="clear" w:pos="720"/>
        </w:tabs>
        <w:ind w:left="851" w:hanging="851"/>
      </w:pPr>
      <w:r w:rsidRPr="004F2812">
        <w:t>2.1</w:t>
      </w:r>
      <w:r w:rsidRPr="004F2812">
        <w:tab/>
        <w:t xml:space="preserve">Forthwith following the Effective Date, the Transmission Owner shall </w:t>
      </w:r>
    </w:p>
    <w:p w14:paraId="1423206A"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w:t>
      </w:r>
      <w:proofErr w:type="spellStart"/>
      <w:r w:rsidRPr="004F2812">
        <w:t>i</w:t>
      </w:r>
      <w:proofErr w:type="spellEnd"/>
      <w:r w:rsidRPr="004F2812">
        <w:t>)</w:t>
      </w:r>
      <w:r w:rsidRPr="004F2812">
        <w:tab/>
        <w:t>agree with the User the Safety Rules and Local Safety Instructions to apply during the TO Construction Programme and TO Commissioning Programme.  Failing agreement within three months of the Effective Date, the matter shall be referred to the Independent Engineer for determination in accordance with Clause 5 of this TO Construction Agreement; and</w:t>
      </w:r>
    </w:p>
    <w:p w14:paraId="229F2E91" w14:textId="77777777" w:rsidR="00213F25" w:rsidRPr="004F2812" w:rsidRDefault="00213F25" w:rsidP="00213F25">
      <w:pPr>
        <w:pStyle w:val="Heading2"/>
        <w:numPr>
          <w:ilvl w:val="0"/>
          <w:numId w:val="0"/>
        </w:numPr>
        <w:tabs>
          <w:tab w:val="clear" w:pos="720"/>
        </w:tabs>
        <w:spacing w:after="0" w:line="280" w:lineRule="atLeast"/>
        <w:ind w:left="1440" w:hanging="720"/>
      </w:pPr>
    </w:p>
    <w:p w14:paraId="4FCA4305"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 xml:space="preserve">(ii) </w:t>
      </w:r>
      <w:r w:rsidRPr="004F2812">
        <w:tab/>
        <w:t>agree with [the Onshore Transmission Owner] [the Embedded Transmission Counterparty] the Safety Rules and Local Safety Instructions to apply during the TO Construction Programme and TI Commissioning Programme.  Failing agreement within three months of the Effective Date, the matter shall be referred to the Independent Engineer for determination in accordance with Clause 5 of this Construction Agreement.</w:t>
      </w:r>
    </w:p>
    <w:p w14:paraId="1D7A088F" w14:textId="77777777" w:rsidR="00213F25" w:rsidRPr="004F2812" w:rsidRDefault="00213F25" w:rsidP="00213F25">
      <w:pPr>
        <w:pStyle w:val="Heading2"/>
        <w:numPr>
          <w:ilvl w:val="0"/>
          <w:numId w:val="0"/>
        </w:numPr>
        <w:tabs>
          <w:tab w:val="clear" w:pos="720"/>
        </w:tabs>
        <w:spacing w:after="0" w:line="280" w:lineRule="atLeast"/>
        <w:ind w:left="1440" w:hanging="720"/>
        <w:rPr>
          <w:i/>
        </w:rPr>
      </w:pPr>
    </w:p>
    <w:p w14:paraId="6DA72572" w14:textId="236B07CA" w:rsidR="00213F25" w:rsidRPr="004F2812" w:rsidRDefault="00213F25" w:rsidP="00213F25">
      <w:pPr>
        <w:pStyle w:val="Heading2"/>
        <w:numPr>
          <w:ilvl w:val="0"/>
          <w:numId w:val="0"/>
        </w:numPr>
        <w:tabs>
          <w:tab w:val="clear" w:pos="720"/>
        </w:tabs>
        <w:ind w:left="851" w:hanging="851"/>
      </w:pPr>
      <w:r w:rsidRPr="004F2812">
        <w:t>2.2</w:t>
      </w:r>
      <w:r w:rsidRPr="004F2812">
        <w:tab/>
        <w:t xml:space="preserve">In relation to the Connection Site, the Transmission Owner shall, and </w:t>
      </w:r>
      <w:r w:rsidR="009A5103">
        <w:t>The Company</w:t>
      </w:r>
      <w:r w:rsidRPr="004F2812">
        <w:t xml:space="preserve"> shall procure that the User shall, ensure that each other is supplied with a copy of the Safety Rules current from time to time, including any site-specific Safety Rules, and also a copy of the Local Safety Instructions applicable at each Connection Site from time to time.</w:t>
      </w:r>
    </w:p>
    <w:p w14:paraId="40547BE7" w14:textId="77777777" w:rsidR="00213F25" w:rsidRPr="004F2812" w:rsidRDefault="00213F25" w:rsidP="00213F25">
      <w:pPr>
        <w:pStyle w:val="Heading2"/>
        <w:numPr>
          <w:ilvl w:val="0"/>
          <w:numId w:val="0"/>
        </w:numPr>
        <w:tabs>
          <w:tab w:val="clear" w:pos="720"/>
        </w:tabs>
        <w:ind w:left="851" w:hanging="851"/>
      </w:pPr>
      <w:r w:rsidRPr="004F2812">
        <w:t>2.3</w:t>
      </w:r>
      <w:r w:rsidRPr="004F2812">
        <w:tab/>
        <w:t>In relation to the [Transmission Interface Site, [the Transmission Owner shall and NGET shall procure that the Onshore Transmission Owner shall]] [Embedded Transmission Interface Site, the Transmission Owner shall and NGET shall procure that the Embedded Transmission Counterparty shall], ensure that each other is supplied with a copy of the Safety Rules current from time to time, including any site-specific Safety Rules, and also a copy of the Local Safety Instructions applicable at the [Transmission Interface Site] [Embedded Transmission Interface Site] from time to time.</w:t>
      </w:r>
    </w:p>
    <w:p w14:paraId="04221F91" w14:textId="698DA0E8" w:rsidR="00213F25" w:rsidRPr="004F2812" w:rsidRDefault="00213F25" w:rsidP="00213F25">
      <w:pPr>
        <w:pStyle w:val="Heading2"/>
        <w:numPr>
          <w:ilvl w:val="0"/>
          <w:numId w:val="0"/>
        </w:numPr>
        <w:tabs>
          <w:tab w:val="clear" w:pos="720"/>
        </w:tabs>
        <w:ind w:left="851" w:hanging="851"/>
      </w:pPr>
      <w:r w:rsidRPr="004F2812">
        <w:t>2.4</w:t>
      </w:r>
      <w:r w:rsidRPr="004F2812">
        <w:tab/>
        <w:t xml:space="preserve">Subject to paragraphs 2.5 and 2.7 forthwith following the Effective Date, the Transmission Owner shall use its best endeavours to obtain in relation to the Transmission Construction </w:t>
      </w:r>
      <w:r w:rsidRPr="004F2812">
        <w:lastRenderedPageBreak/>
        <w:t xml:space="preserve">Works and </w:t>
      </w:r>
      <w:r w:rsidR="009A5103">
        <w:t>The Company</w:t>
      </w:r>
      <w:r w:rsidRPr="004F2812">
        <w:t xml:space="preserve"> shall use its best endeavours to procure that the Onshore Transmission Owner obtains in relation to the Transmission Interface Site Works] [procure that the Embedded Transmission Counterparty obtains in relation to the Embedded Transmission Interface Site Works] [and procure that the User obtains in relation to the User Works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[and [Onshore Transmission Owner] [Embedded Transmission Counterparty]] shall, so far as it is legally able to do so, grant to the other, or the User, all such wayleaves, easements, servitude rights or other rights over or interests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r w:rsidR="008B1B6F" w:rsidRPr="004F2812">
        <w:t xml:space="preserve">  [For the avoidance of doubt, the User has already obtained the OTSDUW Consents, and so this paragraph 2.4, and paragraphs 2.5 and 2.7, do not apply in respect of the OTSDUW Consents.]</w:t>
      </w:r>
    </w:p>
    <w:p w14:paraId="2C21BE91" w14:textId="77777777" w:rsidR="00213F25" w:rsidRPr="004F2812" w:rsidRDefault="00213F25" w:rsidP="00213F25">
      <w:pPr>
        <w:pStyle w:val="Heading2"/>
        <w:numPr>
          <w:ilvl w:val="0"/>
          <w:numId w:val="0"/>
        </w:numPr>
        <w:tabs>
          <w:tab w:val="clear" w:pos="720"/>
          <w:tab w:val="left" w:pos="1418"/>
        </w:tabs>
        <w:ind w:left="851" w:hanging="851"/>
      </w:pPr>
      <w:r w:rsidRPr="004F2812">
        <w:t>2.5</w:t>
      </w:r>
      <w:r w:rsidRPr="004F2812">
        <w:tab/>
        <w:t>The following additional provisions shall apply in respect of the Consents and Transmission Construction Works:</w:t>
      </w:r>
    </w:p>
    <w:p w14:paraId="25987FB1" w14:textId="77777777" w:rsidR="00213F25" w:rsidRPr="004F2812" w:rsidRDefault="00213F25" w:rsidP="00213F25">
      <w:pPr>
        <w:pStyle w:val="Heading3"/>
        <w:numPr>
          <w:ilvl w:val="0"/>
          <w:numId w:val="0"/>
        </w:numPr>
        <w:tabs>
          <w:tab w:val="clear" w:pos="1584"/>
          <w:tab w:val="left" w:pos="1701"/>
        </w:tabs>
        <w:ind w:left="1701" w:hanging="850"/>
      </w:pPr>
      <w:r w:rsidRPr="004F2812">
        <w:t>2.5.1</w:t>
      </w:r>
      <w:r w:rsidRPr="004F2812">
        <w:tab/>
        <w:t>All dates specified in this TO Construction Agreement are subject to the Transmission Owner obtaining Consents for the Transmission Construction Works in a form acceptable to it and within the time required to carry out the Transmission Construction Works in accordance with the TO Construction Programme.</w:t>
      </w:r>
    </w:p>
    <w:p w14:paraId="666779EC" w14:textId="77777777" w:rsidR="00213F25" w:rsidRPr="004F2812" w:rsidRDefault="00213F25" w:rsidP="00213F25">
      <w:pPr>
        <w:pStyle w:val="Heading3"/>
        <w:numPr>
          <w:ilvl w:val="0"/>
          <w:numId w:val="0"/>
        </w:numPr>
        <w:tabs>
          <w:tab w:val="clear" w:pos="1584"/>
          <w:tab w:val="left" w:pos="1701"/>
        </w:tabs>
        <w:ind w:left="1701" w:hanging="850"/>
      </w:pPr>
      <w:r w:rsidRPr="004F2812">
        <w:t>2.5.2</w:t>
      </w:r>
      <w:r w:rsidRPr="004F2812">
        <w:tab/>
        <w:t xml:space="preserve"> In the event of:</w:t>
      </w:r>
    </w:p>
    <w:p w14:paraId="2ABD3DA9" w14:textId="77777777" w:rsidR="00213F25" w:rsidRPr="004F2812" w:rsidRDefault="00213F25" w:rsidP="00213F25">
      <w:pPr>
        <w:tabs>
          <w:tab w:val="left" w:pos="2410"/>
        </w:tabs>
        <w:ind w:left="864" w:firstLine="837"/>
      </w:pPr>
      <w:r w:rsidRPr="004F2812">
        <w:t>(a)</w:t>
      </w:r>
      <w:r w:rsidRPr="004F2812">
        <w:tab/>
        <w:t>the Consents not being obtained by the required date;  or</w:t>
      </w:r>
    </w:p>
    <w:p w14:paraId="38F33797" w14:textId="77777777" w:rsidR="00213F25" w:rsidRPr="004F2812" w:rsidRDefault="00213F25" w:rsidP="00213F25">
      <w:pPr>
        <w:ind w:left="2410" w:hanging="709"/>
      </w:pPr>
      <w:r w:rsidRPr="004F2812">
        <w:t>(b)</w:t>
      </w:r>
      <w:r w:rsidRPr="004F2812">
        <w:tab/>
        <w:t>the Consents being subject to conditions which affect the dates;  or</w:t>
      </w:r>
    </w:p>
    <w:p w14:paraId="65A8625C" w14:textId="77777777" w:rsidR="00213F25" w:rsidRPr="004F2812" w:rsidRDefault="00213F25" w:rsidP="00213F25">
      <w:pPr>
        <w:pStyle w:val="BodyTextIndent3"/>
        <w:ind w:left="2410" w:hanging="709"/>
      </w:pPr>
      <w:r w:rsidRPr="004F2812">
        <w:t xml:space="preserve">(c) </w:t>
      </w:r>
      <w:r w:rsidRPr="004F2812">
        <w:tab/>
        <w:t>the Transmission Owner wishing to amend the Transmission         Construction Works to facilitate the granting of the Consents,</w:t>
      </w:r>
    </w:p>
    <w:p w14:paraId="07D260B5" w14:textId="5FFE7093" w:rsidR="00213F25" w:rsidRPr="004F2812" w:rsidRDefault="00213F25" w:rsidP="00213F25">
      <w:pPr>
        <w:ind w:left="1701"/>
      </w:pPr>
      <w:r w:rsidRPr="004F2812">
        <w:t xml:space="preserve">the Transmission Owner shall be entitled to revise the Transmission Construction Works (and as a consequence the relevant Appendices of this TO Construction Agreement which set out such Transmission Construction Works and [any related charges]).  For the avoidance of doubt such revisions shall be as agreed between the Transmission Owner and </w:t>
      </w:r>
      <w:r w:rsidR="009A5103">
        <w:t>The Company</w:t>
      </w:r>
      <w:r w:rsidRPr="004F2812">
        <w:t xml:space="preserve"> and the Transmission Owner shall notify </w:t>
      </w:r>
      <w:r w:rsidR="009A5103">
        <w:t>The Company</w:t>
      </w:r>
      <w:r w:rsidRPr="004F2812">
        <w:t xml:space="preserve"> in writing as soon as practicable of any change setting out the scope of changes and the reasons for the same.</w:t>
      </w:r>
    </w:p>
    <w:p w14:paraId="2CD4A7D8" w14:textId="3F3196C9" w:rsidR="00213F25" w:rsidRPr="004F2812" w:rsidRDefault="00213F25" w:rsidP="00213F25">
      <w:pPr>
        <w:pStyle w:val="Heading2"/>
        <w:numPr>
          <w:ilvl w:val="0"/>
          <w:numId w:val="0"/>
        </w:numPr>
        <w:tabs>
          <w:tab w:val="clear" w:pos="720"/>
        </w:tabs>
        <w:ind w:left="851" w:hanging="851"/>
      </w:pPr>
      <w:r w:rsidRPr="004F2812">
        <w:t>2.6</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[Onshore Transmission Owner] [Embedded Transmission Counterparty] from time to time in the obtaining of relevant Consents pursuant paragraphs 2.4 or 2.5.</w:t>
      </w:r>
    </w:p>
    <w:p w14:paraId="7537C3C3" w14:textId="6C727F9F" w:rsidR="00213F25" w:rsidRPr="004F2812" w:rsidRDefault="00213F25" w:rsidP="00213F25">
      <w:pPr>
        <w:pStyle w:val="CommentText"/>
      </w:pPr>
      <w:r w:rsidRPr="004F2812">
        <w:lastRenderedPageBreak/>
        <w:t>2.7</w:t>
      </w:r>
      <w:r w:rsidRPr="004F2812">
        <w:tab/>
      </w:r>
      <w:r w:rsidR="009A5103">
        <w:t>The Company</w:t>
      </w:r>
      <w:r w:rsidRPr="004F2812">
        <w:t xml:space="preserve"> shall be liable to pay to the Transmission Owner:</w:t>
      </w:r>
    </w:p>
    <w:p w14:paraId="775DF5D0" w14:textId="77777777" w:rsidR="00213F25" w:rsidRPr="004F2812" w:rsidRDefault="00213F25" w:rsidP="00213F25">
      <w:pPr>
        <w:pStyle w:val="Heading3"/>
        <w:numPr>
          <w:ilvl w:val="0"/>
          <w:numId w:val="0"/>
        </w:numPr>
        <w:tabs>
          <w:tab w:val="clear" w:pos="1584"/>
          <w:tab w:val="left" w:pos="1701"/>
        </w:tabs>
        <w:ind w:left="1701" w:hanging="850"/>
      </w:pPr>
      <w:r w:rsidRPr="004F2812">
        <w:t>2.7.1</w:t>
      </w:r>
      <w:r w:rsidRPr="004F2812">
        <w:tab/>
        <w:t>all of the Transmission Owner's Engineering Charges accrued;  and</w:t>
      </w:r>
    </w:p>
    <w:p w14:paraId="6AAC3501" w14:textId="77777777" w:rsidR="00213F25" w:rsidRPr="004F2812" w:rsidRDefault="00213F25" w:rsidP="00213F25">
      <w:pPr>
        <w:pStyle w:val="Heading3"/>
        <w:numPr>
          <w:ilvl w:val="0"/>
          <w:numId w:val="0"/>
        </w:numPr>
        <w:tabs>
          <w:tab w:val="clear" w:pos="1584"/>
          <w:tab w:val="left" w:pos="1701"/>
        </w:tabs>
        <w:ind w:left="1701" w:hanging="850"/>
      </w:pPr>
      <w:r w:rsidRPr="004F2812">
        <w:t>2.7.2</w:t>
      </w:r>
      <w:r w:rsidRPr="004F2812">
        <w:tab/>
        <w:t>proper and reasonable out-of-pocket expenses incurred and/or paid or which the Transmission Owner is legally bound to incur or pay,</w:t>
      </w:r>
    </w:p>
    <w:p w14:paraId="6B7A5EB9" w14:textId="7F96F876" w:rsidR="00213F25" w:rsidRPr="004F2812" w:rsidRDefault="00213F25" w:rsidP="00213F25">
      <w:pPr>
        <w:pStyle w:val="Heading2"/>
        <w:numPr>
          <w:ilvl w:val="0"/>
          <w:numId w:val="0"/>
        </w:numPr>
        <w:tabs>
          <w:tab w:val="clear" w:pos="720"/>
        </w:tabs>
        <w:ind w:left="851"/>
      </w:pPr>
      <w:r w:rsidRPr="004F2812">
        <w:t xml:space="preserve">in seeking and obtaining the Consents the subject of paragraph 2.4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090C69B" w14:textId="16E5943E" w:rsidR="00213F25" w:rsidRPr="004F2812" w:rsidRDefault="009A5103" w:rsidP="00213F25">
      <w:pPr>
        <w:pStyle w:val="Heading2"/>
        <w:numPr>
          <w:ilvl w:val="0"/>
          <w:numId w:val="0"/>
        </w:numPr>
        <w:tabs>
          <w:tab w:val="clear" w:pos="720"/>
        </w:tabs>
        <w:ind w:left="720"/>
      </w:pPr>
      <w:r>
        <w:t>The Company</w:t>
      </w:r>
      <w:r w:rsidR="00213F25" w:rsidRPr="004F2812">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213F25" w:rsidRPr="004F2812">
        <w:t xml:space="preserve"> informed of the level of such charges and expenses being incurred.  </w:t>
      </w:r>
      <w:r>
        <w:t>The Company</w:t>
      </w:r>
      <w:r w:rsidR="00213F25" w:rsidRPr="004F2812">
        <w:t xml:space="preserve"> shall pay such sums within 30 (thirty) days of the date of the Transmission Owner's invoice therefor.</w:t>
      </w:r>
    </w:p>
    <w:p w14:paraId="5D201B9F" w14:textId="77777777" w:rsidR="00213F25" w:rsidRPr="004F2812" w:rsidRDefault="00213F25" w:rsidP="00213F25">
      <w:pPr>
        <w:pStyle w:val="Heading2"/>
        <w:numPr>
          <w:ilvl w:val="0"/>
          <w:numId w:val="0"/>
        </w:numPr>
        <w:tabs>
          <w:tab w:val="clear" w:pos="720"/>
        </w:tabs>
        <w:ind w:left="851" w:hanging="851"/>
      </w:pPr>
      <w:r w:rsidRPr="004F2812">
        <w:t>2.8</w:t>
      </w:r>
      <w:r w:rsidRPr="004F2812">
        <w:tab/>
        <w:t>Paragraphs 2.2, 2.3, 2.4 and 2.5 of Section J of the Code relating to Consents shall apply to the construction arrangements set out in this TO Construction Agreement as if set out here in full.</w:t>
      </w:r>
    </w:p>
    <w:p w14:paraId="33D09182" w14:textId="5932F3BB" w:rsidR="00213F25" w:rsidRPr="004F2812" w:rsidRDefault="00213F25" w:rsidP="00213F25">
      <w:pPr>
        <w:pStyle w:val="Heading2"/>
        <w:numPr>
          <w:ilvl w:val="0"/>
          <w:numId w:val="0"/>
        </w:numPr>
        <w:tabs>
          <w:tab w:val="clear" w:pos="720"/>
        </w:tabs>
        <w:ind w:left="851" w:hanging="851"/>
      </w:pPr>
      <w:r w:rsidRPr="004F2812">
        <w:t>2.9</w:t>
      </w:r>
      <w:r w:rsidRPr="004F2812">
        <w:tab/>
      </w:r>
      <w:r w:rsidR="009A5103">
        <w:t>The Company</w:t>
      </w:r>
      <w:r w:rsidRPr="004F2812">
        <w:t xml:space="preserve"> may by written notice to the Transmission Owner terminate this TO Construction Agreement at any time whereupon </w:t>
      </w:r>
      <w:r w:rsidR="009A5103">
        <w:t>The Company</w:t>
      </w:r>
      <w:r w:rsidRPr="004F2812">
        <w:t xml:space="preserve"> shall in addition to the sums for which it is liable under paragraph 2.7 [except and to the extent that TO Construction Agreement is terminated on the basis of a TO Event of Default] be liable to pay to the Transmission Owner a sum equal to the Transmission Owner's estimate or if applicable revised estimate of TO Final Sums.  </w:t>
      </w:r>
      <w:r w:rsidR="009A5103">
        <w:t>The Company</w:t>
      </w:r>
      <w:r w:rsidRPr="004F2812">
        <w:t xml:space="preserve"> shall pay such sums within 16 (sixteen) days of the date of the Transmission Owner's invoice(s) therefor and (where applicable) on termination the Transmission Owner shall disconnect the User's Equipment at the Connection Site and: </w:t>
      </w:r>
    </w:p>
    <w:p w14:paraId="636AED89" w14:textId="12BD39B2"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Transmission Owner is the owner of the Offshore Platform]</w:t>
      </w:r>
      <w:r w:rsidRPr="004F2812">
        <w:t xml:space="preserve"> </w:t>
      </w:r>
      <w:r w:rsidR="009A5103">
        <w:t>The Company</w:t>
      </w:r>
      <w:r w:rsidRPr="004F2812">
        <w:t xml:space="preserve"> shall procure that a User removes any of the User's Equipment on the Offshore Platform within such period as may be agreed between the Transmission Owner and the User; or </w:t>
      </w:r>
    </w:p>
    <w:p w14:paraId="18277B49" w14:textId="77777777"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User is the owner of the Offshore Platform</w:t>
      </w:r>
      <w:r w:rsidRPr="004F2812">
        <w:t>] the Transmission Owner shall remove any of the Transmission Connection Assets on the Offshore Platform within such period as may be agreed between the Transmission Owner and the User.</w:t>
      </w:r>
    </w:p>
    <w:p w14:paraId="3DB1632E" w14:textId="005B1AEA" w:rsidR="00213F25" w:rsidRPr="004F2812" w:rsidRDefault="00213F25" w:rsidP="00213F25">
      <w:pPr>
        <w:pStyle w:val="Heading2"/>
        <w:numPr>
          <w:ilvl w:val="0"/>
          <w:numId w:val="0"/>
        </w:numPr>
        <w:tabs>
          <w:tab w:val="clear" w:pos="720"/>
        </w:tabs>
        <w:ind w:left="851" w:hanging="851"/>
      </w:pPr>
      <w:r w:rsidRPr="004F2812">
        <w:t>2.10</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w:t>
      </w:r>
      <w:r w:rsidR="0074073B" w:rsidRPr="004F2812">
        <w:lastRenderedPageBreak/>
        <w:t xml:space="preserve">carrying out of </w:t>
      </w:r>
      <w:r w:rsidRPr="004F2812">
        <w:t>the User Works [and Embedded Transmission Interface Site Works]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5936B65F" w14:textId="42242DCB" w:rsidR="00213F25" w:rsidRPr="004F2812" w:rsidRDefault="00213F25" w:rsidP="00213F25">
      <w:pPr>
        <w:pStyle w:val="Heading2"/>
        <w:numPr>
          <w:ilvl w:val="0"/>
          <w:numId w:val="0"/>
        </w:numPr>
        <w:tabs>
          <w:tab w:val="clear" w:pos="720"/>
        </w:tabs>
        <w:ind w:left="851" w:hanging="851"/>
      </w:pPr>
      <w:r w:rsidRPr="004F2812">
        <w:t>2.11</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and\or TI Commissioning Programme accordingly, as a consequence of:</w:t>
      </w:r>
    </w:p>
    <w:p w14:paraId="22FF5279" w14:textId="77777777" w:rsidR="00213F25" w:rsidRPr="004F2812" w:rsidRDefault="00213F25" w:rsidP="00213F25">
      <w:pPr>
        <w:pStyle w:val="Heading3"/>
        <w:numPr>
          <w:ilvl w:val="0"/>
          <w:numId w:val="0"/>
        </w:numPr>
        <w:tabs>
          <w:tab w:val="clear" w:pos="1584"/>
          <w:tab w:val="left" w:pos="1701"/>
        </w:tabs>
        <w:ind w:left="1584" w:hanging="733"/>
      </w:pPr>
      <w:r w:rsidRPr="004F2812">
        <w:t>2.11.1</w:t>
      </w:r>
      <w:r w:rsidRPr="004F2812">
        <w:tab/>
        <w:t xml:space="preserve">a User breaching any credit or security requirement pursuant to the CUSC or CUSC Construction Agreement; </w:t>
      </w:r>
    </w:p>
    <w:p w14:paraId="380BBE61" w14:textId="77777777" w:rsidR="00213F25" w:rsidRPr="004F2812" w:rsidRDefault="00213F25" w:rsidP="00213F25">
      <w:pPr>
        <w:pStyle w:val="Heading3"/>
        <w:numPr>
          <w:ilvl w:val="0"/>
          <w:numId w:val="0"/>
        </w:numPr>
        <w:ind w:left="1584" w:hanging="733"/>
      </w:pPr>
      <w:r w:rsidRPr="004F2812">
        <w:t>2.11.2</w:t>
      </w:r>
      <w:r w:rsidRPr="004F2812">
        <w:tab/>
        <w:t xml:space="preserve">a delay or failure by a User or another Joint Project Party [or the Embedded Transmission Counterparty] to obtain any Consents; or </w:t>
      </w:r>
    </w:p>
    <w:p w14:paraId="35936196" w14:textId="77777777" w:rsidR="00213F25" w:rsidRPr="004F2812" w:rsidRDefault="00213F25" w:rsidP="00213F25">
      <w:pPr>
        <w:pStyle w:val="Heading3"/>
        <w:numPr>
          <w:ilvl w:val="0"/>
          <w:numId w:val="0"/>
        </w:numPr>
        <w:ind w:left="1584" w:hanging="733"/>
      </w:pPr>
      <w:r w:rsidRPr="004F2812">
        <w:t>2.11.3</w:t>
      </w:r>
      <w:r w:rsidRPr="004F2812">
        <w:tab/>
        <w:t>a delay or failure by another Joint Project Party under and pursuant to any other TO Construction Agreement in respect of the same Construction Project; or</w:t>
      </w:r>
    </w:p>
    <w:p w14:paraId="721382DE" w14:textId="77777777" w:rsidR="00213F25" w:rsidRPr="004F2812" w:rsidRDefault="00213F25" w:rsidP="00213F25">
      <w:pPr>
        <w:pStyle w:val="Heading3"/>
        <w:numPr>
          <w:ilvl w:val="0"/>
          <w:numId w:val="0"/>
        </w:numPr>
        <w:ind w:left="1584" w:hanging="733"/>
      </w:pPr>
      <w:r w:rsidRPr="004F2812">
        <w:t>[2.11.4</w:t>
      </w:r>
      <w:r w:rsidRPr="004F2812">
        <w:tab/>
        <w:t xml:space="preserve">a delay or failure by the Embedded Transmission Counterparty under or pursuant to the Embedded Transmission Bilateral Agreement.] </w:t>
      </w:r>
    </w:p>
    <w:p w14:paraId="71907482" w14:textId="4BEAE1CB" w:rsidR="00213F25" w:rsidRPr="004F2812" w:rsidRDefault="00213F25" w:rsidP="00213F25">
      <w:pPr>
        <w:pStyle w:val="Heading2"/>
        <w:numPr>
          <w:ilvl w:val="0"/>
          <w:numId w:val="0"/>
        </w:numPr>
        <w:tabs>
          <w:tab w:val="clear" w:pos="720"/>
        </w:tabs>
        <w:ind w:left="851" w:hanging="851"/>
      </w:pPr>
      <w:r w:rsidRPr="004F2812">
        <w:t>2.12</w:t>
      </w:r>
      <w:r w:rsidRPr="004F2812">
        <w:tab/>
        <w:t xml:space="preserve">During the period of and at the times and otherwise as provided in the TO Construction Programme and the TO Commissioning Programme the Transmission Owner shall allow the User and in either case their employees, agents, suppliers, contractors and subcontractors and </w:t>
      </w:r>
      <w:r w:rsidR="009A5103">
        <w:t>The Company</w:t>
      </w:r>
      <w:r w:rsidR="00344D81">
        <w:t xml:space="preserve"> </w:t>
      </w:r>
      <w:r w:rsidRPr="004F2812">
        <w:t>shall ensure that the User allows (in relation to its sites) the Transmission Owner, its employees, agents, suppliers, contractors and sub-contractors, necessary access to [the Offshore Platform] to enable each to carry out the Transmission Connection Asset Works and One Off Works or User Works but not so as to disrupt or delay the construction and completion of the other's Works on the said [Offshore Platform] or the operation of any other's Plant and Apparatus located thereon, such access to be in accordance with any reasonable regulations relating thereto made by the site owner or occupier.</w:t>
      </w:r>
    </w:p>
    <w:p w14:paraId="4DD294CA" w14:textId="77777777" w:rsidR="00213F25" w:rsidRPr="004F2812" w:rsidRDefault="00213F25" w:rsidP="00213F25">
      <w:pPr>
        <w:pStyle w:val="Heading2"/>
        <w:numPr>
          <w:ilvl w:val="0"/>
          <w:numId w:val="0"/>
        </w:numPr>
        <w:tabs>
          <w:tab w:val="clear" w:pos="720"/>
        </w:tabs>
        <w:ind w:left="851" w:hanging="851"/>
      </w:pPr>
      <w:r w:rsidRPr="004F2812">
        <w:t>2.13</w:t>
      </w:r>
      <w:r w:rsidRPr="004F2812">
        <w:tab/>
        <w:t xml:space="preserve">During the period of and at the times and otherwise as provided in the TO Construction Programme and the TI Commissioning Programme the Transmission Owner shall allow [the Onshore Transmission Owner] [the Embedded Transmission Counterparty] and their employees, agents, suppliers, contractors and subcontractors and NGET shall [ensure that the [Onshore Transmission Owner] [Embedded Transmission Counterparty] allows] the Transmission Owner, its employees, agents, suppliers, contractors and sub-contractors, necessary access to the [[Transmission Interface Site] [Embedded Transmission Interface Site]] to enable each to carry out the Transmission Connection Asset Works and One Off Works or [[Transmission Interface Site Works] [Embedded Transmission Interface Site Works]] but not so as to disrupt or delay the construction and completion of the other's Works on the said [[Transmission Interface Site] [Embedded </w:t>
      </w:r>
      <w:r w:rsidRPr="004F2812">
        <w:lastRenderedPageBreak/>
        <w:t>Transmission Interface Site]] or the operation of any other's Plant and Apparatus located thereon, such access to be in accordance with any reasonable regulations relating thereto made by the site owner or occupier.</w:t>
      </w:r>
    </w:p>
    <w:p w14:paraId="22A2E313" w14:textId="77777777" w:rsidR="00213F25" w:rsidRPr="004F2812" w:rsidRDefault="00213F25" w:rsidP="00213F25">
      <w:pPr>
        <w:pStyle w:val="Heading2"/>
        <w:numPr>
          <w:ilvl w:val="0"/>
          <w:numId w:val="0"/>
        </w:numPr>
        <w:tabs>
          <w:tab w:val="clear" w:pos="720"/>
        </w:tabs>
        <w:ind w:left="851" w:hanging="851"/>
      </w:pPr>
      <w:r w:rsidRPr="004F2812">
        <w:t>2.14</w:t>
      </w:r>
      <w:r w:rsidRPr="004F2812">
        <w:tab/>
        <w:t xml:space="preserve">Not later than six months prior to </w:t>
      </w:r>
    </w:p>
    <w:p w14:paraId="5DEE13A3" w14:textId="7E800D80" w:rsidR="00213F25" w:rsidRPr="004F2812" w:rsidRDefault="00213F25" w:rsidP="00213F25">
      <w:pPr>
        <w:pStyle w:val="Heading2"/>
        <w:numPr>
          <w:ilvl w:val="0"/>
          <w:numId w:val="0"/>
        </w:numPr>
        <w:tabs>
          <w:tab w:val="clear" w:pos="720"/>
        </w:tabs>
        <w:ind w:left="1440" w:hanging="589"/>
      </w:pPr>
      <w:r w:rsidRPr="004F2812">
        <w:t>(</w:t>
      </w:r>
      <w:proofErr w:type="spellStart"/>
      <w:r w:rsidRPr="004F2812">
        <w:t>i</w:t>
      </w:r>
      <w:proofErr w:type="spellEnd"/>
      <w:r w:rsidRPr="004F2812">
        <w:t>)</w:t>
      </w:r>
      <w:r w:rsidRPr="004F2812">
        <w:tab/>
        <w:t xml:space="preserve">the TO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  </w:t>
      </w:r>
      <w:r w:rsidR="009A5103">
        <w:t>The Company</w:t>
      </w:r>
      <w:r w:rsidRPr="004F2812">
        <w:t xml:space="preserve"> shall, as quickly as practicable and in any event within three months of receipt thereof, determine whether or not to approve the proposed TO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117435D9" w14:textId="7717EC64" w:rsidR="00213F25" w:rsidRPr="004F2812" w:rsidRDefault="00213F25" w:rsidP="00213F25">
      <w:pPr>
        <w:pStyle w:val="Heading2"/>
        <w:numPr>
          <w:ilvl w:val="0"/>
          <w:numId w:val="0"/>
        </w:numPr>
        <w:tabs>
          <w:tab w:val="clear" w:pos="720"/>
        </w:tabs>
        <w:ind w:left="1440" w:hanging="589"/>
        <w:rPr>
          <w:i/>
        </w:rPr>
      </w:pPr>
      <w:r w:rsidRPr="004F2812">
        <w:t xml:space="preserve"> (ii)</w:t>
      </w:r>
      <w:r w:rsidRPr="004F2812">
        <w:tab/>
        <w:t>the TI Commissioning Programme Commencement Date, the Transmission Owner shall provide the Onshore Transmission Owner with a draft TI Commissioning Programme for the Commissioning of the Transmission Owner’s Plant and Apparatus to the [[Onshore Transmission System at the Transmission Interface Site] [Onshore Distribution System at the Embedded Transmission Interface Site]].  . [</w:t>
      </w:r>
      <w:r w:rsidR="009A5103">
        <w:t>The Company</w:t>
      </w:r>
      <w:r w:rsidRPr="004F2812">
        <w:t xml:space="preserve"> shall procure that, as quickly as practicable and in any event within three months of receipt thereof, the [[Onshore Transmission Owner] [Embedded Transmission Counterparty] determines whether or not to approve the proposed TI Commissioning Programme  and shall within such three month period either notify the Transmission Owner of the [[Onshore Transmission Owners] [Embedded Transmission </w:t>
      </w:r>
      <w:proofErr w:type="spellStart"/>
      <w:r w:rsidRPr="004F2812">
        <w:t>Counterpartys</w:t>
      </w:r>
      <w:proofErr w:type="spellEnd"/>
      <w:r w:rsidRPr="004F2812">
        <w:t xml:space="preserve">] approval or, in the event that the [[Onshore Transmission Owner reasonably withholds its approval] [Embedded Transmission Counterparty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TI Commissioning Programme agreed between the parties or determined by the Independent Engineer as the case may be shall be implemented by the parties and their sub-contractors in accordance with its terms.</w:t>
      </w:r>
    </w:p>
    <w:p w14:paraId="3242934F" w14:textId="6BD4BBFA" w:rsidR="00213F25" w:rsidRPr="004F2812" w:rsidRDefault="00213F25" w:rsidP="00213F25">
      <w:pPr>
        <w:pStyle w:val="Heading2"/>
        <w:numPr>
          <w:ilvl w:val="0"/>
          <w:numId w:val="0"/>
        </w:numPr>
        <w:tabs>
          <w:tab w:val="clear" w:pos="720"/>
        </w:tabs>
        <w:ind w:left="851" w:hanging="851"/>
        <w:rPr>
          <w:i/>
        </w:rPr>
      </w:pPr>
      <w:r w:rsidRPr="004F2812">
        <w:t>2.15</w:t>
      </w:r>
      <w:r w:rsidRPr="004F2812">
        <w:tab/>
        <w:t xml:space="preserve">If at any time prior to the Completion Date there is a) a change to the Offshore Works Criteria and/or User Data and it is or the Transmission Owner becomes aware that it may be necessary for the Transmission Owner to make any addition to or omission from or amendment to or b) there is no change to the Offshore Works Criteria and/or User Data </w:t>
      </w:r>
      <w:r w:rsidRPr="004F2812">
        <w:lastRenderedPageBreak/>
        <w:t xml:space="preserve">but the Transmission Owner in its reasonable discretion wishes to make any addition to or omission from or amendment to its Transmission Connection Asset Works and/or Transmission Reinforcement Works and/or the One Off Works and/or the Third Party Works the Transmission Owner shall as soon as practicable notify </w:t>
      </w:r>
      <w:r w:rsidR="009A5103">
        <w:t>The Company</w:t>
      </w:r>
      <w:r w:rsidRPr="004F2812">
        <w:t xml:space="preserve"> in writing of such addition, omission or amendment citing the reasons for the same [and any implications for the TO Construction Programme and/or [costs] and where the parties so agree the relevant Appendices of this TO Construction Agreement shall be automatically amended to reflect the change. </w:t>
      </w:r>
    </w:p>
    <w:p w14:paraId="3F1A107F" w14:textId="77777777" w:rsidR="00213F25" w:rsidRPr="004F2812" w:rsidRDefault="00213F25" w:rsidP="00213F25">
      <w:pPr>
        <w:pStyle w:val="Heading2"/>
        <w:numPr>
          <w:ilvl w:val="0"/>
          <w:numId w:val="0"/>
        </w:numPr>
        <w:tabs>
          <w:tab w:val="clear" w:pos="720"/>
        </w:tabs>
        <w:ind w:left="851" w:hanging="851"/>
      </w:pPr>
      <w:r w:rsidRPr="004F2812">
        <w:t>2.16</w:t>
      </w:r>
      <w:r w:rsidRPr="004F2812">
        <w:tab/>
        <w:t>The 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5F7A6F6" w14:textId="77777777" w:rsidR="00213F25" w:rsidRPr="004F2812" w:rsidRDefault="00213F25" w:rsidP="00213F25">
      <w:pPr>
        <w:ind w:left="851" w:hanging="851"/>
      </w:pPr>
      <w:r w:rsidRPr="004F2812">
        <w:t>2.17</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that the Transmission Owner is the only client in respect of the Transmission Construction Works and shall accordingly discharge all the duties of a client under the said Regulations.</w:t>
      </w:r>
      <w:r w:rsidRPr="004F2812">
        <w:rPr>
          <w:rStyle w:val="Emphasis"/>
          <w:b/>
          <w:color w:val="0000FF"/>
        </w:rPr>
        <w:t xml:space="preserve"> </w:t>
      </w:r>
    </w:p>
    <w:p w14:paraId="68CD0880" w14:textId="5B3C4534" w:rsidR="00213F25" w:rsidRPr="004F2812" w:rsidRDefault="00213F25" w:rsidP="00213F25">
      <w:pPr>
        <w:pStyle w:val="Heading2"/>
        <w:numPr>
          <w:ilvl w:val="0"/>
          <w:numId w:val="0"/>
        </w:numPr>
        <w:tabs>
          <w:tab w:val="clear" w:pos="720"/>
          <w:tab w:val="left" w:pos="851"/>
        </w:tabs>
        <w:ind w:left="851" w:hanging="851"/>
      </w:pPr>
      <w:r w:rsidRPr="004F2812">
        <w:t>2.18</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1CCC0E3D" w14:textId="77777777" w:rsidR="00213F25" w:rsidRPr="004F2812" w:rsidRDefault="00213F25" w:rsidP="00213F25">
      <w:pPr>
        <w:spacing w:line="360" w:lineRule="auto"/>
        <w:rPr>
          <w:rFonts w:cs="Arial"/>
          <w:szCs w:val="24"/>
        </w:rPr>
      </w:pPr>
      <w:r w:rsidRPr="004F2812">
        <w:rPr>
          <w:rFonts w:cs="Arial"/>
          <w:szCs w:val="24"/>
        </w:rPr>
        <w:t>2.19</w:t>
      </w:r>
      <w:r w:rsidRPr="004F2812">
        <w:rPr>
          <w:rFonts w:cs="Arial"/>
          <w:szCs w:val="24"/>
        </w:rPr>
        <w:tab/>
        <w:t>Services Capability Specification</w:t>
      </w:r>
    </w:p>
    <w:p w14:paraId="5B4AF7AD" w14:textId="77777777" w:rsidR="00213F25" w:rsidRPr="004F2812" w:rsidRDefault="00213F25" w:rsidP="00213F25">
      <w:pPr>
        <w:spacing w:line="360" w:lineRule="auto"/>
        <w:ind w:left="851"/>
        <w:rPr>
          <w:rFonts w:cs="Arial"/>
          <w:szCs w:val="24"/>
        </w:rPr>
      </w:pPr>
      <w:r w:rsidRPr="004F2812">
        <w:rPr>
          <w:rFonts w:cs="Arial"/>
          <w:szCs w:val="24"/>
        </w:rPr>
        <w:t>The Initial Services Capability Specification shall be developed and amended by the parties by agreement as the design of the Transmission Construction Works is finalised such that the parties can agree the Services Capability Specification by the date specified in the Construction Programme or by such other date as the parties shall agree.</w:t>
      </w:r>
    </w:p>
    <w:p w14:paraId="660C868E" w14:textId="77777777" w:rsidR="00213F25" w:rsidRPr="004F2812" w:rsidRDefault="00213F25" w:rsidP="00213F25">
      <w:pPr>
        <w:spacing w:line="360" w:lineRule="auto"/>
        <w:ind w:left="851" w:hanging="851"/>
      </w:pPr>
      <w:r w:rsidRPr="004F2812">
        <w:t>2.20</w:t>
      </w:r>
      <w:r w:rsidRPr="004F2812">
        <w:tab/>
        <w:t>Interface Agreement</w:t>
      </w:r>
    </w:p>
    <w:p w14:paraId="0992E635" w14:textId="77777777" w:rsidR="00213F25" w:rsidRPr="004F2812" w:rsidRDefault="00213F25" w:rsidP="00213F25">
      <w:pPr>
        <w:spacing w:line="360" w:lineRule="auto"/>
        <w:ind w:left="851"/>
        <w:rPr>
          <w:rFonts w:cs="Arial"/>
          <w:bCs/>
          <w:szCs w:val="24"/>
        </w:rPr>
      </w:pPr>
      <w:r w:rsidRPr="004F2812">
        <w:rPr>
          <w:rFonts w:cs="Arial"/>
          <w:bCs/>
        </w:rPr>
        <w:t xml:space="preserve">Not later than 6 months prior to the </w:t>
      </w:r>
      <w:r w:rsidRPr="004F2812">
        <w:rPr>
          <w:rFonts w:cs="Arial"/>
        </w:rPr>
        <w:t>Completion Date</w:t>
      </w:r>
      <w:r w:rsidRPr="004F2812">
        <w:rPr>
          <w:rFonts w:cs="Arial"/>
          <w:bCs/>
        </w:rPr>
        <w:t xml:space="preserve"> or such other period as the Transmission Owner and the User shall agree the </w:t>
      </w:r>
      <w:r w:rsidRPr="004F2812">
        <w:rPr>
          <w:rFonts w:cs="Arial"/>
        </w:rPr>
        <w:t>Transmission Owner</w:t>
      </w:r>
      <w:r w:rsidRPr="004F2812">
        <w:rPr>
          <w:rFonts w:cs="Arial"/>
          <w:bCs/>
        </w:rPr>
        <w:t xml:space="preserve"> shall enter into the </w:t>
      </w:r>
      <w:r w:rsidRPr="004F2812">
        <w:rPr>
          <w:rFonts w:cs="Arial"/>
        </w:rPr>
        <w:t>Interface Agreement</w:t>
      </w:r>
      <w:r w:rsidRPr="004F2812">
        <w:rPr>
          <w:rFonts w:cs="Arial"/>
          <w:bCs/>
        </w:rPr>
        <w:t xml:space="preserve"> with the User.</w:t>
      </w:r>
      <w:r w:rsidRPr="004F2812">
        <w:rPr>
          <w:rFonts w:cs="Arial"/>
          <w:bCs/>
          <w:szCs w:val="24"/>
        </w:rPr>
        <w:t xml:space="preserve"> </w:t>
      </w:r>
    </w:p>
    <w:p w14:paraId="639632F4" w14:textId="77777777" w:rsidR="00213F25" w:rsidRPr="004F2812" w:rsidRDefault="00213F25" w:rsidP="00213F25">
      <w:pPr>
        <w:spacing w:line="360" w:lineRule="auto"/>
        <w:ind w:left="851" w:hanging="851"/>
      </w:pPr>
      <w:r w:rsidRPr="004F2812">
        <w:t>2.21</w:t>
      </w:r>
      <w:r w:rsidRPr="004F2812">
        <w:tab/>
        <w:t xml:space="preserve">Transmission Interface Agreement/Embedded Transmission Interface Agreement </w:t>
      </w:r>
    </w:p>
    <w:p w14:paraId="142DA138" w14:textId="77777777" w:rsidR="00213F25" w:rsidRPr="004F2812" w:rsidRDefault="00213F25" w:rsidP="00213F25">
      <w:pPr>
        <w:spacing w:line="360" w:lineRule="auto"/>
        <w:ind w:left="851"/>
        <w:rPr>
          <w:rFonts w:cs="Arial"/>
        </w:rPr>
      </w:pPr>
      <w:r w:rsidRPr="004F2812">
        <w:rPr>
          <w:rFonts w:cs="Arial"/>
          <w:bCs/>
        </w:rPr>
        <w:t xml:space="preserve">By not later than 6 months prior to the Completion Date or such other period as the Transmission Owner and  [the Onshore Transmission Owner] [the Embedded Transmission Counterparty] shall agree the </w:t>
      </w:r>
      <w:r w:rsidRPr="004F2812">
        <w:rPr>
          <w:rFonts w:cs="Arial"/>
        </w:rPr>
        <w:t>Transmission Owner</w:t>
      </w:r>
      <w:r w:rsidRPr="004F2812">
        <w:rPr>
          <w:rFonts w:cs="Arial"/>
          <w:bCs/>
        </w:rPr>
        <w:t xml:space="preserve"> and  [the Offshore </w:t>
      </w:r>
      <w:r w:rsidRPr="004F2812">
        <w:rPr>
          <w:rFonts w:cs="Arial"/>
          <w:bCs/>
        </w:rPr>
        <w:lastRenderedPageBreak/>
        <w:t xml:space="preserve">Transmission Owner] [Embedded Transmission Counterparty] shall enter into the [Transmission </w:t>
      </w:r>
      <w:r w:rsidRPr="004F2812">
        <w:rPr>
          <w:rFonts w:cs="Arial"/>
        </w:rPr>
        <w:t>Interface Agreement] [Embedded Transmission Interface Agreement].</w:t>
      </w:r>
    </w:p>
    <w:p w14:paraId="358EAE5F" w14:textId="77777777" w:rsidR="001B6E7A" w:rsidRPr="004F2812" w:rsidRDefault="001B6E7A" w:rsidP="00213F25">
      <w:pPr>
        <w:spacing w:line="360" w:lineRule="auto"/>
        <w:rPr>
          <w:rFonts w:cs="Arial"/>
          <w:szCs w:val="24"/>
        </w:rPr>
      </w:pPr>
    </w:p>
    <w:p w14:paraId="3DC441DC" w14:textId="77777777" w:rsidR="00213F25" w:rsidRPr="004F2812" w:rsidRDefault="00213F25" w:rsidP="00213F25">
      <w:pPr>
        <w:spacing w:line="360" w:lineRule="auto"/>
        <w:rPr>
          <w:rFonts w:cs="Arial"/>
          <w:szCs w:val="24"/>
        </w:rPr>
      </w:pPr>
      <w:r w:rsidRPr="004F2812">
        <w:rPr>
          <w:rFonts w:cs="Arial"/>
          <w:szCs w:val="24"/>
        </w:rPr>
        <w:t>2.22</w:t>
      </w:r>
      <w:r w:rsidRPr="004F2812">
        <w:rPr>
          <w:rFonts w:cs="Arial"/>
          <w:szCs w:val="24"/>
        </w:rPr>
        <w:tab/>
        <w:t>Connection Site Specification</w:t>
      </w:r>
    </w:p>
    <w:p w14:paraId="2D1F7C79" w14:textId="77777777" w:rsidR="00213F25" w:rsidRPr="004F2812" w:rsidRDefault="00213F25" w:rsidP="00213F25">
      <w:pPr>
        <w:spacing w:line="360" w:lineRule="auto"/>
        <w:ind w:left="851"/>
        <w:rPr>
          <w:rFonts w:cs="Arial"/>
          <w:szCs w:val="24"/>
        </w:rPr>
      </w:pPr>
      <w:r w:rsidRPr="004F2812">
        <w:rPr>
          <w:rFonts w:cs="Arial"/>
          <w:szCs w:val="24"/>
        </w:rPr>
        <w:t>The Initial Connection Site Specification shall be developed and amended by the parties by agreement as the design of the Transmission Construction Works is finalised such that the parties can agree the Connection Site Specification not later than the date specified in the Construction Programme or by such other date as the parties shall agree such that it is available as required by Section D Part Two Paragraph 14 of the Code.</w:t>
      </w:r>
    </w:p>
    <w:p w14:paraId="2BF708D9" w14:textId="77777777" w:rsidR="00213F25" w:rsidRPr="004F2812" w:rsidRDefault="00213F25" w:rsidP="00213F25">
      <w:pPr>
        <w:spacing w:line="360" w:lineRule="auto"/>
        <w:rPr>
          <w:rFonts w:cs="Arial"/>
          <w:szCs w:val="24"/>
        </w:rPr>
      </w:pPr>
      <w:r w:rsidRPr="004F2812">
        <w:rPr>
          <w:rFonts w:cs="Arial"/>
          <w:szCs w:val="24"/>
        </w:rPr>
        <w:t>2.23</w:t>
      </w:r>
      <w:r w:rsidRPr="004F2812">
        <w:rPr>
          <w:rFonts w:cs="Arial"/>
          <w:szCs w:val="24"/>
        </w:rPr>
        <w:tab/>
        <w:t>Embedded Transmission Interface Site Specification</w:t>
      </w:r>
    </w:p>
    <w:p w14:paraId="3F1B2CF9" w14:textId="3237BE93" w:rsidR="00213F25" w:rsidRPr="004F2812" w:rsidRDefault="00213F25" w:rsidP="00213F25">
      <w:pPr>
        <w:spacing w:line="360" w:lineRule="auto"/>
        <w:ind w:left="851"/>
        <w:rPr>
          <w:rFonts w:cs="Arial"/>
          <w:szCs w:val="24"/>
        </w:rPr>
      </w:pPr>
      <w:r w:rsidRPr="004F2812">
        <w:rPr>
          <w:rFonts w:cs="Arial"/>
          <w:szCs w:val="24"/>
        </w:rPr>
        <w:t xml:space="preserve">The Initial Embedded Transmission Interface Site Specification shall be developed and amended by the parties by agreement as the design of the Transmission Construction Works is finalised such that the parties can agree the Embedded Transmission Interface Site Specification not later than the date specified in the Construction Programme or by such other date as the parties shall agree such that it is available as required by Section D Part Two Paragraph 14 of the Code and in sufficient time for </w:t>
      </w:r>
      <w:r w:rsidR="009A5103">
        <w:rPr>
          <w:rFonts w:cs="Arial"/>
          <w:szCs w:val="24"/>
        </w:rPr>
        <w:t>The Company</w:t>
      </w:r>
      <w:r w:rsidRPr="004F2812">
        <w:rPr>
          <w:rFonts w:cs="Arial"/>
          <w:szCs w:val="24"/>
        </w:rPr>
        <w:t xml:space="preserve"> to finalise any similar arrangements under the Embedded Transmission Bilateral Agreement.</w:t>
      </w:r>
    </w:p>
    <w:p w14:paraId="10991285" w14:textId="77777777" w:rsidR="008B1B6F" w:rsidRPr="004F2812" w:rsidRDefault="008B1B6F" w:rsidP="00213F25">
      <w:pPr>
        <w:spacing w:line="360" w:lineRule="auto"/>
        <w:ind w:left="851"/>
        <w:rPr>
          <w:rFonts w:cs="Arial"/>
          <w:szCs w:val="24"/>
        </w:rPr>
      </w:pPr>
    </w:p>
    <w:p w14:paraId="5B68256C" w14:textId="77777777" w:rsidR="00213F25" w:rsidRPr="004F2812" w:rsidRDefault="00213F25" w:rsidP="00213F25">
      <w:pPr>
        <w:spacing w:line="360" w:lineRule="auto"/>
        <w:rPr>
          <w:rFonts w:cs="Arial"/>
          <w:szCs w:val="24"/>
        </w:rPr>
      </w:pPr>
      <w:r w:rsidRPr="004F2812">
        <w:rPr>
          <w:rFonts w:cs="Arial"/>
          <w:szCs w:val="24"/>
        </w:rPr>
        <w:t>2.24</w:t>
      </w:r>
      <w:r w:rsidRPr="004F2812">
        <w:rPr>
          <w:rFonts w:cs="Arial"/>
          <w:szCs w:val="24"/>
        </w:rPr>
        <w:tab/>
        <w:t>Transmission Interface Site Specification</w:t>
      </w:r>
    </w:p>
    <w:p w14:paraId="45708769" w14:textId="77777777" w:rsidR="00213F25" w:rsidRPr="004F2812" w:rsidRDefault="00213F25" w:rsidP="00213F25">
      <w:pPr>
        <w:spacing w:line="360" w:lineRule="auto"/>
        <w:ind w:left="851"/>
        <w:rPr>
          <w:rFonts w:cs="Arial"/>
          <w:szCs w:val="24"/>
        </w:rPr>
      </w:pPr>
      <w:r w:rsidRPr="004F2812">
        <w:rPr>
          <w:rFonts w:cs="Arial"/>
          <w:szCs w:val="24"/>
        </w:rPr>
        <w:t>The Initial Transmission Interface Site Specification shall be developed and amended by the parties by agreement as the design of the Transmission Construction Works is finalised such that the parties can agree the Transmission Interface Site Specification not later than the date specified in the Construction Programme or by such other date as the parties shall agree such that it is available as required by Section D Part Two Paragraph 14 of the Code.</w:t>
      </w:r>
    </w:p>
    <w:p w14:paraId="0907A58F" w14:textId="77777777" w:rsidR="00213F25" w:rsidRPr="004F2812" w:rsidRDefault="00213F25" w:rsidP="00213F25">
      <w:pPr>
        <w:spacing w:line="360" w:lineRule="auto"/>
        <w:rPr>
          <w:rFonts w:cs="Arial"/>
          <w:szCs w:val="24"/>
        </w:rPr>
      </w:pPr>
      <w:r w:rsidRPr="004F2812">
        <w:rPr>
          <w:rFonts w:cs="Arial"/>
          <w:szCs w:val="24"/>
        </w:rPr>
        <w:t>2.25</w:t>
      </w:r>
      <w:r w:rsidRPr="004F2812">
        <w:rPr>
          <w:rFonts w:cs="Arial"/>
          <w:szCs w:val="24"/>
        </w:rPr>
        <w:tab/>
        <w:t>Notice of Readiness</w:t>
      </w:r>
    </w:p>
    <w:p w14:paraId="05670D55" w14:textId="1F96C959" w:rsidR="00213F25" w:rsidRPr="004F2812" w:rsidRDefault="00213F25" w:rsidP="00213F25">
      <w:pPr>
        <w:spacing w:line="360" w:lineRule="auto"/>
        <w:rPr>
          <w:rFonts w:cs="Arial"/>
          <w:szCs w:val="24"/>
        </w:rPr>
      </w:pPr>
      <w:r w:rsidRPr="004F2812">
        <w:rPr>
          <w:rFonts w:cs="Arial"/>
          <w:szCs w:val="24"/>
        </w:rPr>
        <w:t xml:space="preserve">In addition to its obligations under Section D Part Two Paragraph 9 of the Code the Transmission Owner shall give notice to </w:t>
      </w:r>
      <w:r w:rsidR="009A5103">
        <w:rPr>
          <w:rFonts w:cs="Arial"/>
          <w:szCs w:val="24"/>
        </w:rPr>
        <w:t>The Company</w:t>
      </w:r>
      <w:r w:rsidRPr="004F2812">
        <w:rPr>
          <w:rFonts w:cs="Arial"/>
          <w:szCs w:val="24"/>
        </w:rPr>
        <w:t>:</w:t>
      </w:r>
    </w:p>
    <w:p w14:paraId="5D773A10" w14:textId="77777777" w:rsidR="00213F25" w:rsidRPr="004F2812" w:rsidRDefault="00213F25" w:rsidP="00213F25">
      <w:pPr>
        <w:spacing w:line="360" w:lineRule="auto"/>
        <w:ind w:left="1440" w:hanging="720"/>
        <w:rPr>
          <w:rFonts w:cs="Arial"/>
          <w:szCs w:val="24"/>
        </w:rPr>
      </w:pPr>
      <w:r w:rsidRPr="004F2812">
        <w:rPr>
          <w:rFonts w:cs="Arial"/>
          <w:szCs w:val="24"/>
        </w:rPr>
        <w:t>25.1</w:t>
      </w:r>
      <w:r w:rsidRPr="004F2812">
        <w:rPr>
          <w:rFonts w:cs="Arial"/>
          <w:szCs w:val="24"/>
        </w:rPr>
        <w:tab/>
        <w:t>not less than [  ] prior to placing any material contracts for the Transmission Construction Works and shall agree by the date specified for such in the Construction programme those contracts which are to be considered material; and</w:t>
      </w:r>
    </w:p>
    <w:p w14:paraId="41FB5CE4" w14:textId="77777777" w:rsidR="00213F25" w:rsidRPr="004F2812" w:rsidRDefault="00213F25" w:rsidP="00213F25">
      <w:pPr>
        <w:spacing w:line="360" w:lineRule="auto"/>
        <w:ind w:left="1440" w:hanging="720"/>
        <w:rPr>
          <w:rFonts w:cs="Arial"/>
          <w:szCs w:val="24"/>
        </w:rPr>
      </w:pPr>
      <w:r w:rsidRPr="004F2812">
        <w:rPr>
          <w:rFonts w:cs="Arial"/>
          <w:szCs w:val="24"/>
        </w:rPr>
        <w:t>25.2</w:t>
      </w:r>
      <w:r w:rsidRPr="004F2812">
        <w:rPr>
          <w:rFonts w:cs="Arial"/>
          <w:szCs w:val="24"/>
        </w:rPr>
        <w:tab/>
        <w:t>when it is ready to commence the Transmission Construction Works,</w:t>
      </w:r>
    </w:p>
    <w:p w14:paraId="632771F0" w14:textId="76B71ACB" w:rsidR="00213F25" w:rsidRPr="004F2812" w:rsidRDefault="00213F25" w:rsidP="00213F25">
      <w:pPr>
        <w:spacing w:line="360" w:lineRule="auto"/>
        <w:ind w:left="709"/>
        <w:rPr>
          <w:rFonts w:cs="Arial"/>
          <w:szCs w:val="24"/>
        </w:rPr>
      </w:pPr>
      <w:r w:rsidRPr="004F2812">
        <w:rPr>
          <w:rFonts w:cs="Arial"/>
          <w:szCs w:val="24"/>
        </w:rPr>
        <w:lastRenderedPageBreak/>
        <w:t xml:space="preserve">and shall not place such contract and/or commence the Transmission Construction Works without confirmation from </w:t>
      </w:r>
      <w:r w:rsidR="009A5103">
        <w:rPr>
          <w:rFonts w:cs="Arial"/>
          <w:szCs w:val="24"/>
        </w:rPr>
        <w:t>The Company</w:t>
      </w:r>
      <w:r w:rsidRPr="004F2812">
        <w:rPr>
          <w:rFonts w:cs="Arial"/>
          <w:szCs w:val="24"/>
        </w:rPr>
        <w:t>, given the status on the programmes for the Onshore Construction Works, that it may do so.</w:t>
      </w:r>
    </w:p>
    <w:p w14:paraId="7B4AFF97" w14:textId="77777777" w:rsidR="00213F25" w:rsidRPr="004F2812" w:rsidRDefault="00213F25" w:rsidP="00213F25">
      <w:pPr>
        <w:spacing w:line="360" w:lineRule="auto"/>
        <w:rPr>
          <w:rFonts w:cs="Arial"/>
          <w:szCs w:val="24"/>
        </w:rPr>
      </w:pPr>
      <w:r w:rsidRPr="004F2812">
        <w:rPr>
          <w:rFonts w:cs="Arial"/>
          <w:szCs w:val="24"/>
        </w:rPr>
        <w:t>[2.26.</w:t>
      </w:r>
      <w:r w:rsidRPr="004F2812">
        <w:rPr>
          <w:rFonts w:cs="Arial"/>
          <w:szCs w:val="24"/>
        </w:rPr>
        <w:tab/>
        <w:t>Embedded Transmission</w:t>
      </w:r>
    </w:p>
    <w:p w14:paraId="073C4A48" w14:textId="34F12F0F"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2.26.1</w:t>
      </w:r>
      <w:r w:rsidRPr="004F2812">
        <w:rPr>
          <w:rFonts w:cs="Arial"/>
        </w:rPr>
        <w:tab/>
        <w:t xml:space="preserve">The Transmission Owner recognises that </w:t>
      </w:r>
      <w:r w:rsidR="009A5103">
        <w:rPr>
          <w:rFonts w:cs="Arial"/>
        </w:rPr>
        <w:t>The Company</w:t>
      </w:r>
      <w:r w:rsidRPr="004F2812">
        <w:rPr>
          <w:rFonts w:cs="Arial"/>
        </w:rPr>
        <w:t xml:space="preserve"> will have to enter into the Embedded Transmission Bilateral Agreement and will provide such information and assistance as </w:t>
      </w:r>
      <w:r w:rsidR="009A5103">
        <w:rPr>
          <w:rFonts w:cs="Arial"/>
        </w:rPr>
        <w:t>The Company</w:t>
      </w:r>
      <w:r w:rsidRPr="004F2812">
        <w:rPr>
          <w:rFonts w:cs="Arial"/>
        </w:rPr>
        <w:t xml:space="preserve"> shall require in this respect.</w:t>
      </w:r>
    </w:p>
    <w:p w14:paraId="2EFA5A8A" w14:textId="5D301D83"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2.26.2</w:t>
      </w:r>
      <w:r w:rsidRPr="004F2812">
        <w:rPr>
          <w:rFonts w:cs="Arial"/>
        </w:rPr>
        <w:tab/>
        <w:t xml:space="preserve">In the event that the Embedded Transmission Counterparty proposes changes to the Embedded Transmission Interface Site Works </w:t>
      </w:r>
      <w:r w:rsidR="009A5103">
        <w:rPr>
          <w:rFonts w:cs="Arial"/>
        </w:rPr>
        <w:t>The Company</w:t>
      </w:r>
      <w:r w:rsidRPr="004F2812">
        <w:rPr>
          <w:rFonts w:cs="Arial"/>
        </w:rPr>
        <w:t xml:space="preserve"> shall notify the Transmission Owner as soon as practicable and the Transmission Owner shall advise </w:t>
      </w:r>
      <w:r w:rsidR="009A5103">
        <w:rPr>
          <w:rFonts w:cs="Arial"/>
        </w:rPr>
        <w:t>The Company</w:t>
      </w:r>
      <w:r w:rsidRPr="004F2812">
        <w:rPr>
          <w:rFonts w:cs="Arial"/>
        </w:rPr>
        <w:t xml:space="preserve"> of any implications for the TO Construction Programme and/or [costs] and where the parties so agree the relevant Appendices of this Construction Agreement shall be automatically amended to reflect the change]</w:t>
      </w:r>
    </w:p>
    <w:p w14:paraId="55702451" w14:textId="77777777" w:rsidR="00213F25" w:rsidRPr="004F2812" w:rsidRDefault="00213F25" w:rsidP="00213F25">
      <w:pPr>
        <w:pStyle w:val="Heading1"/>
        <w:numPr>
          <w:ilvl w:val="0"/>
          <w:numId w:val="0"/>
        </w:numPr>
        <w:tabs>
          <w:tab w:val="clear" w:pos="720"/>
        </w:tabs>
        <w:ind w:left="851" w:hanging="851"/>
        <w:rPr>
          <w:b/>
        </w:rPr>
      </w:pPr>
      <w:r w:rsidRPr="004F2812">
        <w:t>3.</w:t>
      </w:r>
      <w:r w:rsidRPr="004F2812">
        <w:rPr>
          <w:b/>
        </w:rPr>
        <w:tab/>
        <w:t>DELAYS</w:t>
      </w:r>
    </w:p>
    <w:p w14:paraId="4A2E1C81" w14:textId="19E92014" w:rsidR="00213F25" w:rsidRPr="004F2812" w:rsidRDefault="00213F25" w:rsidP="00213F25">
      <w:pPr>
        <w:pStyle w:val="Heading2"/>
        <w:numPr>
          <w:ilvl w:val="0"/>
          <w:numId w:val="0"/>
        </w:numPr>
        <w:tabs>
          <w:tab w:val="clear" w:pos="720"/>
        </w:tabs>
        <w:ind w:left="851" w:hanging="851"/>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[or the Embedded Transmission Counterparty], is being delayed or will be delayed in carrying out that Party's or a User's Works [or the Embedded Transmission Interface Site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66085BF9" w14:textId="1F8071EA" w:rsidR="00213F25" w:rsidRPr="004F2812" w:rsidRDefault="00213F25" w:rsidP="00213F25">
      <w:pPr>
        <w:pStyle w:val="Heading2"/>
        <w:numPr>
          <w:ilvl w:val="0"/>
          <w:numId w:val="0"/>
        </w:numPr>
        <w:tabs>
          <w:tab w:val="clear" w:pos="720"/>
        </w:tabs>
        <w:ind w:left="851" w:hanging="851"/>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[or (d) any act, default or omission on the part of the Embedded Transmission Counterparty or its employees, agents, contractors or subcontractors], the Affected Party shall be entitled to have such later date or dates fixed as the TO Commissioning Programme Commencement Date and/or (as the case may be) TI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w:t>
      </w:r>
      <w:r w:rsidRPr="004F2812">
        <w:lastRenderedPageBreak/>
        <w:t>Programme and/or TO Commissioning Programme and/or TI Commissioning Programme shall be deemed automatically amended as appropriate.</w:t>
      </w:r>
    </w:p>
    <w:p w14:paraId="69BD5ADD" w14:textId="77777777" w:rsidR="00E601E3" w:rsidRPr="004F2812" w:rsidRDefault="00E601E3" w:rsidP="00213F25">
      <w:pPr>
        <w:pStyle w:val="Heading1"/>
        <w:numPr>
          <w:ilvl w:val="0"/>
          <w:numId w:val="0"/>
        </w:numPr>
        <w:tabs>
          <w:tab w:val="clear" w:pos="720"/>
        </w:tabs>
        <w:ind w:left="851" w:hanging="851"/>
        <w:rPr>
          <w:b/>
        </w:rPr>
      </w:pPr>
    </w:p>
    <w:p w14:paraId="2053B058" w14:textId="77777777" w:rsidR="00213F25" w:rsidRPr="004F2812" w:rsidRDefault="00213F25" w:rsidP="00213F25">
      <w:pPr>
        <w:pStyle w:val="Heading1"/>
        <w:numPr>
          <w:ilvl w:val="0"/>
          <w:numId w:val="0"/>
        </w:numPr>
        <w:tabs>
          <w:tab w:val="clear" w:pos="720"/>
        </w:tabs>
        <w:ind w:left="851" w:hanging="851"/>
        <w:rPr>
          <w:b/>
        </w:rPr>
      </w:pPr>
      <w:r w:rsidRPr="004F2812">
        <w:rPr>
          <w:b/>
        </w:rPr>
        <w:t>4.</w:t>
      </w:r>
      <w:r w:rsidRPr="004F2812">
        <w:rPr>
          <w:b/>
        </w:rPr>
        <w:tab/>
        <w:t>COMMISSIONING PROGRAMME AND LIQUIDATED DAMAGES</w:t>
      </w:r>
    </w:p>
    <w:p w14:paraId="45A0F490" w14:textId="77777777" w:rsidR="00213F25" w:rsidRPr="004F2812" w:rsidRDefault="00213F25" w:rsidP="00213F25">
      <w:pPr>
        <w:pStyle w:val="Heading2"/>
        <w:numPr>
          <w:ilvl w:val="0"/>
          <w:numId w:val="0"/>
        </w:numPr>
        <w:tabs>
          <w:tab w:val="clear" w:pos="720"/>
        </w:tabs>
        <w:ind w:left="851" w:hanging="851"/>
      </w:pPr>
      <w:r w:rsidRPr="004F2812">
        <w:t>4.1</w:t>
      </w:r>
      <w:r w:rsidRPr="004F2812">
        <w:tab/>
        <w:t>Each Party shall give written notice to the other declaring its readiness to commence the Commissioning Programme when this is the case.</w:t>
      </w:r>
    </w:p>
    <w:p w14:paraId="4AD314EC" w14:textId="77777777" w:rsidR="00213F25" w:rsidRPr="004F2812" w:rsidRDefault="00213F25" w:rsidP="00213F25">
      <w:pPr>
        <w:pStyle w:val="Heading2"/>
        <w:numPr>
          <w:ilvl w:val="0"/>
          <w:numId w:val="0"/>
        </w:numPr>
        <w:tabs>
          <w:tab w:val="clear" w:pos="720"/>
        </w:tabs>
        <w:ind w:left="851" w:hanging="851"/>
      </w:pPr>
      <w:r w:rsidRPr="004F2812">
        <w:t>4.2</w:t>
      </w:r>
      <w:r w:rsidRPr="004F2812">
        <w:tab/>
        <w:t>The Commissioning Programme shall commence forthwith once both Parties shall have given written notice to the other under paragraph 4.1.</w:t>
      </w:r>
    </w:p>
    <w:p w14:paraId="1ED68F0F" w14:textId="77777777" w:rsidR="00213F25" w:rsidRPr="004F2812" w:rsidRDefault="00213F25" w:rsidP="00213F25">
      <w:pPr>
        <w:pStyle w:val="Heading2"/>
        <w:numPr>
          <w:ilvl w:val="0"/>
          <w:numId w:val="0"/>
        </w:numPr>
        <w:tabs>
          <w:tab w:val="clear" w:pos="720"/>
        </w:tabs>
        <w:ind w:left="851" w:hanging="851"/>
      </w:pPr>
      <w:r w:rsidRPr="004F2812">
        <w:t>4.3</w:t>
      </w:r>
      <w:r w:rsidRPr="004F2812">
        <w:tab/>
        <w:t>The Transmission Construction Works and [Transmission Interface Site Works] [Embedded Transmission Interface Site Works] shall be deemed to have been Commissioned on the date agreed by the parties or if not agreed on the date that the Independent Engineer certifies in writing to that effect.</w:t>
      </w:r>
    </w:p>
    <w:p w14:paraId="283AE674" w14:textId="1D9EDEE6" w:rsidR="00213F25" w:rsidRPr="004F2812" w:rsidRDefault="00213F25" w:rsidP="00213F25">
      <w:pPr>
        <w:pStyle w:val="Heading2"/>
        <w:numPr>
          <w:ilvl w:val="0"/>
          <w:numId w:val="0"/>
        </w:numPr>
        <w:tabs>
          <w:tab w:val="clear" w:pos="720"/>
        </w:tabs>
        <w:ind w:left="851" w:hanging="851"/>
      </w:pPr>
      <w:r w:rsidRPr="004F2812">
        <w:t>4.4</w:t>
      </w:r>
      <w:r w:rsidRPr="004F2812">
        <w:tab/>
        <w:t xml:space="preserve">In the event that the actual date of commencement of the TO Commissioning Programme shall be later than the TO Commissioning Programme Commencement Date the Transmission Owner (if and to the extent that it is responsible for delayed commissioning beyond the TO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TO Commissioning Programme is later than the TO Commissioning Programme Commencement Date.  It is declared and agreed that such Liquidated Damages shall cease to be payable in respect of any period after the date of actual commencement of the TO Commissioning Programme.</w:t>
      </w:r>
    </w:p>
    <w:p w14:paraId="76A7A5DC" w14:textId="72D9DC91" w:rsidR="00213F25" w:rsidRPr="004F2812" w:rsidRDefault="00213F25" w:rsidP="00213F25">
      <w:pPr>
        <w:pStyle w:val="Heading2"/>
        <w:numPr>
          <w:ilvl w:val="0"/>
          <w:numId w:val="0"/>
        </w:numPr>
        <w:tabs>
          <w:tab w:val="clear" w:pos="720"/>
        </w:tabs>
        <w:ind w:left="851" w:hanging="851"/>
      </w:pPr>
      <w:r w:rsidRPr="004F2812">
        <w:t>[4.5</w:t>
      </w:r>
      <w:r w:rsidRPr="004F2812">
        <w:tab/>
        <w:t xml:space="preserve">In the event that the actual date of commencement of the TI Commissioning Programme shall be later than the TI Commissioning Programme Commencement Date the Transmission Owner (if and to the extent that it is responsible for delayed commissioning beyond the TI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TI Commissioning Programme is later than the TI Commissioning Programme Commencement Date.  It is declared and agreed that such Liquidated Damages shall cease to be payable in respect of any period after the date of actual commencement of the TI Commissioning Programme.]</w:t>
      </w:r>
    </w:p>
    <w:p w14:paraId="1892F231" w14:textId="2AEF9DAA" w:rsidR="00213F25" w:rsidRPr="004F2812" w:rsidRDefault="00213F25" w:rsidP="00213F25">
      <w:pPr>
        <w:pStyle w:val="Heading2"/>
        <w:numPr>
          <w:ilvl w:val="0"/>
          <w:numId w:val="0"/>
        </w:numPr>
        <w:tabs>
          <w:tab w:val="clear" w:pos="720"/>
        </w:tabs>
        <w:ind w:left="851" w:hanging="851"/>
      </w:pPr>
      <w:r w:rsidRPr="004F2812">
        <w:t>4.6</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w:t>
      </w:r>
      <w:r w:rsidRPr="004F2812">
        <w:lastRenderedPageBreak/>
        <w:t>declared that such Liquidated Damages shall cease to be payable in respect of any period after completion of the Transmission Construction Works.</w:t>
      </w:r>
    </w:p>
    <w:p w14:paraId="586212A6" w14:textId="6903BD0D" w:rsidR="00213F25" w:rsidRPr="004F2812" w:rsidRDefault="00213F25" w:rsidP="00213F25">
      <w:pPr>
        <w:pStyle w:val="Heading2"/>
        <w:numPr>
          <w:ilvl w:val="0"/>
          <w:numId w:val="0"/>
        </w:numPr>
        <w:tabs>
          <w:tab w:val="clear" w:pos="720"/>
        </w:tabs>
        <w:ind w:left="851" w:hanging="851"/>
      </w:pPr>
      <w:r w:rsidRPr="004F2812">
        <w:t>4.7</w:t>
      </w:r>
      <w:r w:rsidRPr="004F2812">
        <w:tab/>
        <w:t xml:space="preserve">In the event that the actual date on which the  Transmission Construction Works are Commissioned is later than the Completion Date (if and to the extent that the Transmission Owner is not responsible for delayed completion beyond the Completion Date, such responsibility and/or its extent to be determined by the Independent Engineer failing agreement between the Parties) </w:t>
      </w:r>
      <w:r w:rsidR="009A5103">
        <w:t>The Company</w:t>
      </w:r>
      <w:r w:rsidRPr="004F2812">
        <w:t xml:space="preserve"> shall be liable to pay to the Transmission Owner TO Liquidated Damages for each day that the actual date on which the Transmission Construction Works are Commissioned is later than the Completion Date.  It is hereby agreed and declared that such TO Liquidated Damages shall cease to be payable in respect of any period after completion of the Transmission Construction Works.  </w:t>
      </w:r>
      <w:r w:rsidR="009A5103">
        <w:t>The Company</w:t>
      </w:r>
      <w:r w:rsidRPr="004F2812">
        <w:t>’s liability for TO Liquidated Damages shall be limited to £1million.</w:t>
      </w:r>
    </w:p>
    <w:p w14:paraId="457243C5" w14:textId="77777777" w:rsidR="00213F25" w:rsidRPr="004F2812" w:rsidRDefault="00213F25" w:rsidP="00213F25">
      <w:pPr>
        <w:pStyle w:val="Heading2"/>
        <w:numPr>
          <w:ilvl w:val="0"/>
          <w:numId w:val="0"/>
        </w:numPr>
        <w:tabs>
          <w:tab w:val="clear" w:pos="720"/>
        </w:tabs>
        <w:ind w:left="851" w:hanging="851"/>
      </w:pPr>
      <w:r w:rsidRPr="004F2812">
        <w:t>4.8</w:t>
      </w:r>
      <w:r w:rsidRPr="004F2812">
        <w:tab/>
        <w:t>Liquidated Damages payable under paragraphs 4.4[, 4.5] and 4.6 and TO Liquidated Damages payable under paragraph 4.7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4B9EB1C2" w14:textId="4F789901" w:rsidR="00213F25" w:rsidRPr="004F2812" w:rsidRDefault="00213F25" w:rsidP="00213F25">
      <w:pPr>
        <w:pStyle w:val="Heading2"/>
        <w:numPr>
          <w:ilvl w:val="0"/>
          <w:numId w:val="0"/>
        </w:numPr>
        <w:tabs>
          <w:tab w:val="clear" w:pos="720"/>
        </w:tabs>
        <w:ind w:left="851" w:hanging="851"/>
      </w:pPr>
      <w:r w:rsidRPr="004F2812">
        <w:t>4.</w:t>
      </w:r>
      <w:r w:rsidR="0087410D" w:rsidRPr="004F2812">
        <w:t>9</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TO Commissioning Programme Commencement Date and/or TI Commissioning Programme Commencement Date and/or the Completion Date as appropriate.</w:t>
      </w:r>
    </w:p>
    <w:p w14:paraId="22164D79" w14:textId="230B09F0" w:rsidR="00213F25" w:rsidRPr="004F2812" w:rsidRDefault="00213F25" w:rsidP="00213F25">
      <w:pPr>
        <w:pStyle w:val="Heading2"/>
        <w:numPr>
          <w:ilvl w:val="0"/>
          <w:numId w:val="0"/>
        </w:numPr>
        <w:tabs>
          <w:tab w:val="clear" w:pos="720"/>
        </w:tabs>
        <w:ind w:left="851" w:hanging="851"/>
      </w:pPr>
      <w:r w:rsidRPr="004F2812">
        <w:t>4.</w:t>
      </w:r>
      <w:r w:rsidR="0087410D" w:rsidRPr="004F2812">
        <w:t>10</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TO Commissioning Programme Commencement Date pursuant to paragraph 3.2, to procure that the User complete the User Works [or the Embedded Transmission Counterparty completes the Embedded Transmission Interface Site Works] by the Construction Backstop Date to a stage where such User [or such Embedded Transmission Counterparty] (as appropriate) is ready to commence the TO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2.7, also be liable to the Transmission Owner to pay a sum equal to the Transmission Owner's estimate or revised estimate of TO Final Sums.  </w:t>
      </w:r>
      <w:r w:rsidR="009A5103">
        <w:t>The Company</w:t>
      </w:r>
      <w:r w:rsidRPr="004F2812">
        <w:t xml:space="preserve"> shall pay such sums within 14 (fourteen) days of the date of the Transmission Owner's invoice(s) therefor and on termination (where applicable) The Transmission Owner shall disconnect the User Equipment at the Connection Site and </w:t>
      </w:r>
    </w:p>
    <w:p w14:paraId="4CA6E74F" w14:textId="77777777" w:rsidR="00213F25" w:rsidRPr="004F2812" w:rsidRDefault="00213F25" w:rsidP="00213F25">
      <w:pPr>
        <w:pStyle w:val="Heading2"/>
        <w:numPr>
          <w:ilvl w:val="0"/>
          <w:numId w:val="0"/>
        </w:numPr>
        <w:tabs>
          <w:tab w:val="clear" w:pos="720"/>
        </w:tabs>
        <w:ind w:left="1418" w:hanging="567"/>
      </w:pPr>
      <w:r w:rsidRPr="004F2812">
        <w:t>(a)      [</w:t>
      </w:r>
      <w:r w:rsidRPr="004F2812">
        <w:rPr>
          <w:i/>
        </w:rPr>
        <w:t>where the offshore platform is owned by the transmission owner</w:t>
      </w:r>
      <w:r w:rsidRPr="004F2812">
        <w:t xml:space="preserve">] NGET shall ensure that the User </w:t>
      </w:r>
      <w:proofErr w:type="spellStart"/>
      <w:r w:rsidRPr="004F2812">
        <w:t>shallremove</w:t>
      </w:r>
      <w:proofErr w:type="spellEnd"/>
      <w:r w:rsidRPr="004F2812">
        <w:t xml:space="preserve"> any of the User Equipment on the Offshore </w:t>
      </w:r>
      <w:r w:rsidRPr="004F2812">
        <w:lastRenderedPageBreak/>
        <w:t xml:space="preserve">Platform within such period as may be agreed between the Transmission Owner and the User and </w:t>
      </w:r>
    </w:p>
    <w:p w14:paraId="3A049F10" w14:textId="77777777" w:rsidR="00213F25" w:rsidRPr="004F2812" w:rsidRDefault="00213F25" w:rsidP="00213F25">
      <w:pPr>
        <w:pStyle w:val="Heading2"/>
        <w:numPr>
          <w:ilvl w:val="0"/>
          <w:numId w:val="0"/>
        </w:numPr>
        <w:tabs>
          <w:tab w:val="clear" w:pos="720"/>
        </w:tabs>
        <w:ind w:left="1418" w:hanging="567"/>
      </w:pPr>
      <w:r w:rsidRPr="004F2812">
        <w:t>(b)      [</w:t>
      </w:r>
      <w:r w:rsidRPr="004F2812">
        <w:rPr>
          <w:i/>
        </w:rPr>
        <w:t>where the offshore platform is owned by the user</w:t>
      </w:r>
      <w:r w:rsidRPr="004F2812">
        <w:t>] the Transmission Owner shall remove any Transmission Connection Assets on the Offshore Platform within such period as may be agreed between the Transmission Owner and the User.</w:t>
      </w:r>
    </w:p>
    <w:p w14:paraId="5E56E8BA" w14:textId="77777777" w:rsidR="00213F25" w:rsidRPr="004F2812" w:rsidRDefault="00213F25" w:rsidP="00213F25">
      <w:pPr>
        <w:pStyle w:val="Heading1"/>
        <w:numPr>
          <w:ilvl w:val="0"/>
          <w:numId w:val="0"/>
        </w:numPr>
        <w:tabs>
          <w:tab w:val="clear" w:pos="720"/>
        </w:tabs>
        <w:ind w:left="851" w:hanging="851"/>
        <w:rPr>
          <w:b/>
        </w:rPr>
      </w:pPr>
      <w:r w:rsidRPr="004F2812">
        <w:rPr>
          <w:b/>
        </w:rPr>
        <w:t>5.</w:t>
      </w:r>
      <w:r w:rsidRPr="004F2812">
        <w:rPr>
          <w:b/>
        </w:rPr>
        <w:tab/>
        <w:t>INDEPENDENT ENGINEER</w:t>
      </w:r>
    </w:p>
    <w:p w14:paraId="472AFF16" w14:textId="3E24D75D" w:rsidR="00213F25" w:rsidRPr="004F2812" w:rsidRDefault="00213F25" w:rsidP="00213F25">
      <w:pPr>
        <w:pStyle w:val="Heading2"/>
        <w:numPr>
          <w:ilvl w:val="2"/>
          <w:numId w:val="0"/>
        </w:numPr>
        <w:tabs>
          <w:tab w:val="clear" w:pos="720"/>
        </w:tabs>
        <w:ind w:left="851"/>
      </w:pPr>
      <w:r>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t xml:space="preserve">under this TO Construction Agreement by reference to Good Industry Practice using </w:t>
      </w:r>
      <w:r w:rsidR="001B6C4F">
        <w:t xml:space="preserve">their </w:t>
      </w:r>
      <w:r>
        <w:t xml:space="preserve">skill, experience and knowledge and with regard to such other matters as the Independent Engineer in </w:t>
      </w:r>
      <w:r w:rsidR="001B6C4F">
        <w:t xml:space="preserve">their </w:t>
      </w:r>
      <w:r>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t xml:space="preserve">may request when considering such question.  The Independent Engineer shall use </w:t>
      </w:r>
      <w:r w:rsidR="001B6C4F">
        <w:t xml:space="preserve">their </w:t>
      </w:r>
      <w:r>
        <w:t xml:space="preserve">best endeavours to give </w:t>
      </w:r>
      <w:r w:rsidR="001B6C4F">
        <w:t xml:space="preserve">their </w:t>
      </w:r>
      <w:r>
        <w:t xml:space="preserve">decision upon the question before </w:t>
      </w:r>
      <w:r w:rsidR="001B6C4F">
        <w:t xml:space="preserve">them </w:t>
      </w:r>
      <w:r>
        <w:t>as soon as possible following its referral to</w:t>
      </w:r>
      <w:r w:rsidR="00090EF1">
        <w:t xml:space="preserve"> </w:t>
      </w:r>
      <w:r w:rsidR="001B6C4F">
        <w:t>them</w:t>
      </w:r>
      <w:r>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5788CED3" w14:textId="77777777" w:rsidR="00213F25" w:rsidRPr="004F2812" w:rsidRDefault="00213F25" w:rsidP="00213F25">
      <w:pPr>
        <w:pStyle w:val="Heading1"/>
        <w:numPr>
          <w:ilvl w:val="0"/>
          <w:numId w:val="0"/>
        </w:numPr>
        <w:tabs>
          <w:tab w:val="clear" w:pos="720"/>
        </w:tabs>
        <w:ind w:left="851" w:hanging="851"/>
        <w:rPr>
          <w:b/>
        </w:rPr>
      </w:pPr>
      <w:r w:rsidRPr="004F2812">
        <w:rPr>
          <w:b/>
        </w:rPr>
        <w:t>6.</w:t>
      </w:r>
      <w:r w:rsidRPr="004F2812">
        <w:rPr>
          <w:b/>
        </w:rPr>
        <w:tab/>
        <w:t>GETTING CONNECTED AND BECOMING OPERATIONAL</w:t>
      </w:r>
    </w:p>
    <w:p w14:paraId="36735AB5" w14:textId="7988F641" w:rsidR="00213F25" w:rsidRPr="004F2812" w:rsidRDefault="00213F25" w:rsidP="00213F25">
      <w:pPr>
        <w:pStyle w:val="Heading2"/>
        <w:numPr>
          <w:ilvl w:val="0"/>
          <w:numId w:val="0"/>
        </w:numPr>
        <w:tabs>
          <w:tab w:val="clear" w:pos="720"/>
        </w:tabs>
        <w:ind w:left="851" w:hanging="851"/>
      </w:pPr>
      <w:r w:rsidRPr="004F2812">
        <w:t>6.1</w:t>
      </w:r>
      <w:r w:rsidRPr="004F2812">
        <w:tab/>
        <w:t xml:space="preserve">Without prejudice to Paragraph 5 and subject to the provisions of this TO Construction Agreement, the Transmission Owner shall assist </w:t>
      </w:r>
      <w:r w:rsidR="009A5103">
        <w:t>The Company</w:t>
      </w:r>
      <w:r w:rsidR="00E52CCA" w:rsidRPr="004F2812">
        <w:t xml:space="preserve"> </w:t>
      </w:r>
      <w:r w:rsidRPr="004F2812">
        <w:t>in Connecting and Energising the User Equipment at the Connection Site including by:</w:t>
      </w:r>
    </w:p>
    <w:p w14:paraId="026B945F" w14:textId="77777777"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completing any Transmission Construction Works required to be completed by the Transmission Owner at the times and in such manner as set out in the TO Construction Programme;  and</w:t>
      </w:r>
    </w:p>
    <w:p w14:paraId="74279FFB" w14:textId="77777777" w:rsidR="00213F25" w:rsidRPr="004F2812" w:rsidRDefault="00213F25" w:rsidP="00213F25">
      <w:pPr>
        <w:pStyle w:val="Heading2"/>
        <w:numPr>
          <w:ilvl w:val="0"/>
          <w:numId w:val="0"/>
        </w:numPr>
        <w:tabs>
          <w:tab w:val="clear" w:pos="720"/>
          <w:tab w:val="left" w:pos="851"/>
        </w:tabs>
        <w:ind w:left="1440" w:hanging="1440"/>
      </w:pPr>
      <w:r w:rsidRPr="004F2812">
        <w:tab/>
        <w:t xml:space="preserve">(b) </w:t>
      </w:r>
      <w:r w:rsidRPr="004F2812">
        <w:tab/>
        <w:t>completing any operations, tests or other activities required to be completed by the Transmission Owner at the times and in such manner as set out in the TO Commissioning Programme and/or TI Commissioning Programme.</w:t>
      </w:r>
    </w:p>
    <w:p w14:paraId="2F31451E" w14:textId="77777777" w:rsidR="00213F25" w:rsidRPr="004F2812" w:rsidRDefault="00213F25" w:rsidP="00213F25">
      <w:pPr>
        <w:pStyle w:val="Heading2"/>
        <w:numPr>
          <w:ilvl w:val="0"/>
          <w:numId w:val="0"/>
        </w:numPr>
        <w:tabs>
          <w:tab w:val="clear" w:pos="720"/>
          <w:tab w:val="left" w:pos="851"/>
        </w:tabs>
        <w:ind w:left="851" w:hanging="851"/>
      </w:pPr>
      <w:r w:rsidRPr="004F2812">
        <w:t>6.2</w:t>
      </w:r>
      <w:r w:rsidRPr="004F2812">
        <w:tab/>
        <w:t>Not later than three months prior to the expected TI Commissioning Programme Commencement Date or such other period as may be agreed the Transmission Owner shall submit to the Onshore Transmission Owner a statement of readiness to complete the TI Commissioning Programme and the Completion Report.</w:t>
      </w:r>
    </w:p>
    <w:p w14:paraId="10354DB8" w14:textId="2838A224" w:rsidR="00213F25" w:rsidRPr="004F2812" w:rsidRDefault="00213F25" w:rsidP="00213F25">
      <w:pPr>
        <w:pStyle w:val="Heading2"/>
        <w:numPr>
          <w:ilvl w:val="2"/>
          <w:numId w:val="0"/>
        </w:numPr>
        <w:tabs>
          <w:tab w:val="clear" w:pos="720"/>
          <w:tab w:val="left" w:pos="851"/>
        </w:tabs>
        <w:ind w:left="851" w:hanging="851"/>
      </w:pPr>
      <w:r>
        <w:lastRenderedPageBreak/>
        <w:t>6.3</w:t>
      </w:r>
      <w:r>
        <w:tab/>
        <w:t xml:space="preserve">Subject to Clause 6.2 </w:t>
      </w:r>
      <w:r w:rsidR="009A5103">
        <w:t>The Company</w:t>
      </w:r>
      <w:r w:rsidR="00E52CCA">
        <w:t xml:space="preserve"> </w:t>
      </w:r>
      <w:r>
        <w:t>shall procure that the Onshore Transmission Owner shall</w:t>
      </w:r>
      <w:r w:rsidR="00427C1D">
        <w:t xml:space="preserve"> </w:t>
      </w:r>
      <w:r>
        <w:t>connect the Transmission Owner’s Plant and Apparatus to the Onshore Transmission System at the Transmission Interface Site during the course of and in accordance with the TI Commissioning Programme and thereafter to remain so connected as part of the National Electricity Transmission System and subject to the terms of the Transmission Interface Agreement, Transmission Interface Site Specification and the Code.</w:t>
      </w:r>
    </w:p>
    <w:p w14:paraId="67F339B3" w14:textId="3B2E0A4B" w:rsidR="00213F25" w:rsidRPr="004F2812" w:rsidRDefault="00213F25" w:rsidP="00213F25">
      <w:pPr>
        <w:pStyle w:val="Heading2"/>
        <w:numPr>
          <w:ilvl w:val="2"/>
          <w:numId w:val="0"/>
        </w:numPr>
        <w:tabs>
          <w:tab w:val="clear" w:pos="720"/>
          <w:tab w:val="left" w:pos="851"/>
        </w:tabs>
        <w:ind w:left="720" w:hanging="720"/>
      </w:pPr>
      <w:r>
        <w:t>[6.4</w:t>
      </w:r>
      <w:r>
        <w:tab/>
        <w:t xml:space="preserve">Subject to Clause 6.2 </w:t>
      </w:r>
      <w:r w:rsidR="009A5103">
        <w:t>The Company</w:t>
      </w:r>
      <w:r w:rsidR="00E52CCA">
        <w:t xml:space="preserve"> </w:t>
      </w:r>
      <w:r>
        <w:t>shall procure that the Embedded Transmission Counterparty shall</w:t>
      </w:r>
      <w:r w:rsidR="00427C1D">
        <w:t xml:space="preserve"> </w:t>
      </w:r>
      <w:r>
        <w:t>connect the Transmission Owner’s Plant and Apparatus to the Onshore Distribution System at the Embedded Transmission Interface Site during the course of and in accordance with the TI Commissioning Programme and thereafter to remain so connected and subject to the terms of the Embedded Transmission Interface Agreement, Embedded Transmission Interface Site Specification and the Code and the Distribution Code.]</w:t>
      </w:r>
    </w:p>
    <w:p w14:paraId="78F96828" w14:textId="77777777" w:rsidR="00213F25" w:rsidRPr="004F2812" w:rsidRDefault="00213F25" w:rsidP="00213F25">
      <w:pPr>
        <w:pStyle w:val="Heading2"/>
        <w:numPr>
          <w:ilvl w:val="0"/>
          <w:numId w:val="0"/>
        </w:numPr>
        <w:tabs>
          <w:tab w:val="clear" w:pos="720"/>
          <w:tab w:val="left" w:pos="851"/>
        </w:tabs>
        <w:ind w:left="851" w:hanging="851"/>
        <w:rPr>
          <w:b/>
        </w:rPr>
      </w:pPr>
      <w:r w:rsidRPr="004F2812">
        <w:rPr>
          <w:b/>
        </w:rPr>
        <w:t>7.</w:t>
      </w:r>
      <w:r w:rsidRPr="004F2812">
        <w:rPr>
          <w:b/>
        </w:rPr>
        <w:tab/>
        <w:t>TO FINAL SUMS</w:t>
      </w:r>
    </w:p>
    <w:p w14:paraId="131DC876" w14:textId="77777777" w:rsidR="00213F25" w:rsidRPr="004F2812" w:rsidRDefault="00213F25" w:rsidP="00213F25">
      <w:pPr>
        <w:pStyle w:val="Heading2"/>
        <w:numPr>
          <w:ilvl w:val="0"/>
          <w:numId w:val="0"/>
        </w:numPr>
        <w:tabs>
          <w:tab w:val="clear" w:pos="720"/>
          <w:tab w:val="left" w:pos="851"/>
        </w:tabs>
        <w:ind w:left="851" w:hanging="851"/>
      </w:pPr>
      <w:r w:rsidRPr="004F2812">
        <w:t>7.1</w:t>
      </w:r>
      <w:r w:rsidRPr="004F2812">
        <w:tab/>
        <w:t>Within 58 days of the date of termination of this TO Construction Agreement the Transmission Owner shall:</w:t>
      </w:r>
    </w:p>
    <w:p w14:paraId="78A00924" w14:textId="54760B81"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E8BA5B6" w14:textId="6A6E4D8F" w:rsidR="00213F25" w:rsidRPr="004F2812" w:rsidRDefault="00213F25" w:rsidP="00213F25">
      <w:pPr>
        <w:pStyle w:val="Heading2"/>
        <w:numPr>
          <w:ilvl w:val="0"/>
          <w:numId w:val="0"/>
        </w:numPr>
        <w:tabs>
          <w:tab w:val="clear" w:pos="720"/>
          <w:tab w:val="left" w:pos="851"/>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3E6105DE" w14:textId="23C3EE5F" w:rsidR="00213F25" w:rsidRPr="004F2812" w:rsidRDefault="00213F25" w:rsidP="00213F25">
      <w:pPr>
        <w:pStyle w:val="Heading2"/>
        <w:numPr>
          <w:ilvl w:val="0"/>
          <w:numId w:val="0"/>
        </w:numPr>
        <w:tabs>
          <w:tab w:val="clear" w:pos="720"/>
        </w:tabs>
        <w:ind w:left="851" w:hanging="851"/>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2B2AEBD1" w14:textId="68CC11AA" w:rsidR="00213F25" w:rsidRPr="004F2812" w:rsidRDefault="00213F25" w:rsidP="00213F25">
      <w:pPr>
        <w:pStyle w:val="Heading2"/>
        <w:numPr>
          <w:ilvl w:val="0"/>
          <w:numId w:val="0"/>
        </w:numPr>
        <w:tabs>
          <w:tab w:val="clear" w:pos="720"/>
        </w:tabs>
        <w:ind w:left="851" w:hanging="851"/>
      </w:pPr>
      <w:r w:rsidRPr="004F2812">
        <w:t>7.3</w:t>
      </w:r>
      <w:r w:rsidRPr="004F2812">
        <w:tab/>
        <w:t xml:space="preserve">In respect of all capital items which the Transmission Owner wishes to dispose (other than those which have been, or are proposed to be installed as a replacement for </w:t>
      </w:r>
      <w:r w:rsidRPr="004F2812">
        <w:lastRenderedPageBreak/>
        <w:t xml:space="preserve">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28A5866C" w14:textId="0D50ADAB" w:rsidR="00213F25" w:rsidRPr="004F2812" w:rsidRDefault="00213F25" w:rsidP="00213F25">
      <w:pPr>
        <w:pStyle w:val="Heading2"/>
        <w:numPr>
          <w:ilvl w:val="0"/>
          <w:numId w:val="0"/>
        </w:numPr>
        <w:tabs>
          <w:tab w:val="clear" w:pos="720"/>
        </w:tabs>
        <w:ind w:left="851" w:hanging="851"/>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71229A60" w14:textId="77777777" w:rsidR="00213F25" w:rsidRPr="004F2812" w:rsidRDefault="00213F25" w:rsidP="00213F25">
      <w:pPr>
        <w:pStyle w:val="Heading2"/>
        <w:numPr>
          <w:ilvl w:val="0"/>
          <w:numId w:val="0"/>
        </w:numPr>
        <w:tabs>
          <w:tab w:val="clear" w:pos="720"/>
          <w:tab w:val="left" w:pos="851"/>
        </w:tabs>
        <w:rPr>
          <w:b/>
        </w:rPr>
      </w:pPr>
      <w:r w:rsidRPr="004F2812">
        <w:t>7.5</w:t>
      </w:r>
      <w:r w:rsidRPr="004F2812">
        <w:rPr>
          <w:b/>
        </w:rPr>
        <w:tab/>
      </w:r>
      <w:bookmarkStart w:id="82" w:name="c75prov"/>
      <w:r w:rsidRPr="004F2812">
        <w:rPr>
          <w:b/>
        </w:rPr>
        <w:t>Provision of Bi-annual Estimate</w:t>
      </w:r>
      <w:bookmarkEnd w:id="82"/>
    </w:p>
    <w:p w14:paraId="5789371B" w14:textId="1635CEB9" w:rsidR="00213F25" w:rsidRPr="004F2812" w:rsidRDefault="00213F25" w:rsidP="00213F25">
      <w:pPr>
        <w:pStyle w:val="Heading2"/>
        <w:numPr>
          <w:ilvl w:val="2"/>
          <w:numId w:val="0"/>
        </w:numPr>
        <w:tabs>
          <w:tab w:val="clear" w:pos="720"/>
        </w:tabs>
        <w:ind w:left="851" w:hanging="851"/>
      </w:pPr>
      <w:r w:rsidRPr="004F2812">
        <w:tab/>
      </w:r>
      <w:ins w:id="83" w:author="Bennett, Neil" w:date="2024-01-23T16:27:00Z">
        <w:r w:rsidR="007C390A">
          <w:t xml:space="preserve">7.5.1 </w:t>
        </w:r>
      </w:ins>
      <w:r w:rsidRPr="004F2812">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w:t>
      </w:r>
      <w:r w:rsidRPr="004F2812">
        <w:lastRenderedPageBreak/>
        <w:t>referred to in paragraph 2.</w:t>
      </w:r>
      <w:del w:id="84" w:author="Angela Quinn" w:date="2024-02-08T11:48:00Z">
        <w:r w:rsidRPr="004F2812">
          <w:delText>4</w:delText>
        </w:r>
      </w:del>
      <w:ins w:id="85" w:author="Angela Quinn" w:date="2024-02-08T11:48:00Z">
        <w:r w:rsidR="231A6F2D" w:rsidRPr="004F2812">
          <w:t>7</w:t>
        </w:r>
      </w:ins>
      <w:r w:rsidRPr="004F2812">
        <w:t xml:space="preserve"> at the following times and in respect of the following periods:-</w:t>
      </w:r>
    </w:p>
    <w:p w14:paraId="4613E5BE" w14:textId="77777777" w:rsidR="00213F25" w:rsidRPr="004F2812" w:rsidRDefault="00213F25" w:rsidP="00213F25">
      <w:pPr>
        <w:pStyle w:val="Heading2"/>
        <w:numPr>
          <w:ilvl w:val="0"/>
          <w:numId w:val="0"/>
        </w:numPr>
        <w:tabs>
          <w:tab w:val="clear" w:pos="720"/>
        </w:tabs>
        <w:ind w:left="1440" w:hanging="589"/>
      </w:pPr>
      <w:r w:rsidRPr="004F2812">
        <w:t>(a)</w:t>
      </w:r>
      <w:r w:rsidRPr="004F2812">
        <w:tab/>
        <w:t>forthwith and on and with effect from the Effective Date, in respect of the period from the Effective Date until the next following 31st March or 30th September (whichever shall first occur);  and</w:t>
      </w:r>
    </w:p>
    <w:p w14:paraId="04618930" w14:textId="77777777" w:rsidR="00213F25" w:rsidRDefault="00213F25" w:rsidP="00213F25">
      <w:pPr>
        <w:pStyle w:val="Heading2"/>
        <w:numPr>
          <w:ilvl w:val="0"/>
          <w:numId w:val="0"/>
        </w:numPr>
        <w:tabs>
          <w:tab w:val="clear" w:pos="720"/>
        </w:tabs>
        <w:ind w:left="1440" w:hanging="589"/>
        <w:rPr>
          <w:ins w:id="86" w:author="Bennett, Neil" w:date="2024-01-23T16:27: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1E7DFC00" w14:textId="77777777" w:rsidR="00BC737B" w:rsidRDefault="00BC737B" w:rsidP="00BC737B">
      <w:pPr>
        <w:ind w:left="720" w:hanging="11"/>
        <w:rPr>
          <w:ins w:id="87" w:author="ESO Code Admin" w:date="2024-02-21T19:35:00Z"/>
          <w:rStyle w:val="ui-provider"/>
        </w:rPr>
      </w:pPr>
      <w:ins w:id="88" w:author="ESO Code Admin" w:date="2024-02-21T19:35:00Z">
        <w:r>
          <w:rPr>
            <w:rStyle w:val="ui-provider"/>
          </w:rPr>
          <w:t xml:space="preserve">7.5.2 </w:t>
        </w:r>
        <w:r w:rsidRPr="007506FC">
          <w:rPr>
            <w:rStyle w:val="ui-provider"/>
          </w:rPr>
          <w:t>The Transmission Owner will not include the Excludable Costs from the costs provided for at paragraph 7.5.1 in its Bi-annual Estimate.</w:t>
        </w:r>
      </w:ins>
    </w:p>
    <w:p w14:paraId="6AF3B909" w14:textId="77777777" w:rsidR="00BC737B" w:rsidRPr="00AA35EE" w:rsidRDefault="00BC737B" w:rsidP="00BC737B">
      <w:pPr>
        <w:ind w:left="720"/>
        <w:rPr>
          <w:ins w:id="89" w:author="ESO Code Admin" w:date="2024-02-21T19:35:00Z"/>
          <w:i/>
          <w:iCs/>
        </w:rPr>
      </w:pPr>
      <w:ins w:id="90" w:author="ESO Code Admin" w:date="2024-02-21T19:35:00Z">
        <w:r w:rsidRPr="00AA35EE">
          <w:t xml:space="preserve">7.5.3 </w:t>
        </w:r>
        <w:r>
          <w:t xml:space="preserve">From 20 Business Days after </w:t>
        </w:r>
        <w:r w:rsidRPr="00AA35EE">
          <w:t xml:space="preserve">the receipt of the </w:t>
        </w:r>
        <w:r>
          <w:t xml:space="preserve">Construction Approval, the Excludable Costs provided for at 7.5.2 will be excluded from the next Bi-annual Estimate provided to The Company and all future Bi-annual Estimates. </w:t>
        </w:r>
      </w:ins>
    </w:p>
    <w:p w14:paraId="230E8D6D" w14:textId="77777777" w:rsidR="00BC737B" w:rsidRPr="00387670" w:rsidRDefault="00BC737B" w:rsidP="00BC737B">
      <w:pPr>
        <w:ind w:left="709"/>
        <w:rPr>
          <w:ins w:id="91" w:author="ESO Code Admin" w:date="2024-02-21T19:35:00Z"/>
        </w:rPr>
      </w:pPr>
      <w:ins w:id="92" w:author="ESO Code Admin" w:date="2024-02-21T19:35:00Z">
        <w:r w:rsidRPr="00AA35EE">
          <w:t xml:space="preserve">7.5.4 Where the </w:t>
        </w:r>
        <w:r w:rsidRPr="00387670">
          <w:t>Transmission Owner</w:t>
        </w:r>
        <w:r w:rsidRPr="00AA35EE">
          <w:t xml:space="preserve"> has </w:t>
        </w:r>
        <w:r>
          <w:t>not</w:t>
        </w:r>
        <w:r w:rsidRPr="00AA35EE">
          <w:t xml:space="preserve"> include</w:t>
        </w:r>
        <w:r>
          <w:t>d</w:t>
        </w:r>
        <w:r w:rsidRPr="00AA35EE">
          <w:t xml:space="preserve"> </w:t>
        </w:r>
        <w:r>
          <w:t>the Excludable C</w:t>
        </w:r>
        <w:r w:rsidRPr="00AA35EE">
          <w:t xml:space="preserve">osts within the </w:t>
        </w:r>
        <w:r w:rsidRPr="00387670">
          <w:t>Bi-annual Estimate</w:t>
        </w:r>
        <w:r w:rsidRPr="00AA35EE">
          <w:t xml:space="preserve"> in accordance with paragraph 7.5.2, the </w:t>
        </w:r>
        <w:r w:rsidRPr="00387670">
          <w:t>Transmission Owner</w:t>
        </w:r>
        <w:r>
          <w:t xml:space="preserve"> will</w:t>
        </w:r>
        <w:r w:rsidRPr="00AA35EE">
          <w:t xml:space="preserve"> </w:t>
        </w:r>
        <w:r w:rsidRPr="00F443F7">
          <w:t>not</w:t>
        </w:r>
        <w:r>
          <w:t xml:space="preserve"> </w:t>
        </w:r>
        <w:r w:rsidRPr="00AA35EE">
          <w:t xml:space="preserve">recover those </w:t>
        </w:r>
        <w:r>
          <w:t>Excludable C</w:t>
        </w:r>
        <w:r w:rsidRPr="00AA35EE">
          <w:t xml:space="preserve">osts from </w:t>
        </w:r>
        <w:r w:rsidRPr="00387670">
          <w:t>The Company</w:t>
        </w:r>
        <w:r w:rsidRPr="00AA35EE">
          <w:t xml:space="preserve"> on termination of this </w:t>
        </w:r>
        <w:r w:rsidRPr="00387670">
          <w:t>TO Construction Agreement.</w:t>
        </w:r>
      </w:ins>
    </w:p>
    <w:p w14:paraId="2CD89DC7" w14:textId="399733C4" w:rsidR="00213F25" w:rsidRPr="004F2812" w:rsidRDefault="00C466BF" w:rsidP="00F92933">
      <w:pPr>
        <w:ind w:left="709"/>
      </w:pPr>
      <w:ins w:id="93" w:author="ESO Code Admin" w:date="2024-02-08T19:10:00Z">
        <w:r>
          <w:t>7.5.</w:t>
        </w:r>
      </w:ins>
      <w:ins w:id="94" w:author="ESO Code Admin" w:date="2024-02-08T19:11:00Z">
        <w:r>
          <w:t>5</w:t>
        </w:r>
        <w:r w:rsidR="00F92933">
          <w:t xml:space="preserve"> </w:t>
        </w:r>
      </w:ins>
      <w:del w:id="95" w:author="ESO Code Admin" w:date="2024-02-08T19:10:00Z">
        <w:r w:rsidR="00213F25" w:rsidRPr="004F2812" w:rsidDel="00C466BF">
          <w:tab/>
        </w:r>
      </w:del>
      <w:r w:rsidR="00213F25" w:rsidRPr="004F2812">
        <w:t xml:space="preserve">The Transmission Owner shall provide </w:t>
      </w:r>
      <w:r w:rsidR="009A5103">
        <w:t>The Company</w:t>
      </w:r>
      <w:r w:rsidR="00213F25" w:rsidRPr="004F2812">
        <w:t xml:space="preserve"> with all advice and assistance reasonably requested by </w:t>
      </w:r>
      <w:r w:rsidR="009A5103">
        <w:t>The Company</w:t>
      </w:r>
      <w:r w:rsidR="00213F25" w:rsidRPr="004F2812">
        <w:t xml:space="preserve"> in relation to any discussions or correspondence with a User in connection with Bi-annual Estimates. </w:t>
      </w:r>
    </w:p>
    <w:p w14:paraId="0D299CA2" w14:textId="77777777" w:rsidR="00213F25" w:rsidRPr="004F2812" w:rsidRDefault="00213F25" w:rsidP="00213F25">
      <w:pPr>
        <w:pStyle w:val="Heading1"/>
        <w:numPr>
          <w:ilvl w:val="0"/>
          <w:numId w:val="0"/>
        </w:numPr>
        <w:tabs>
          <w:tab w:val="clear" w:pos="720"/>
        </w:tabs>
        <w:ind w:left="851" w:hanging="851"/>
        <w:rPr>
          <w:b/>
        </w:rPr>
      </w:pPr>
      <w:r w:rsidRPr="004F2812">
        <w:t>7.6</w:t>
      </w:r>
      <w:r w:rsidRPr="004F2812">
        <w:rPr>
          <w:b/>
        </w:rPr>
        <w:tab/>
        <w:t>Entitlement to Estimate</w:t>
      </w:r>
    </w:p>
    <w:p w14:paraId="106AB551" w14:textId="598FCE2E" w:rsidR="00213F25" w:rsidRPr="004F2812" w:rsidRDefault="00213F25" w:rsidP="00213F25">
      <w:pPr>
        <w:pStyle w:val="Heading2"/>
        <w:numPr>
          <w:ilvl w:val="0"/>
          <w:numId w:val="0"/>
        </w:numPr>
        <w:tabs>
          <w:tab w:val="clear" w:pos="720"/>
          <w:tab w:val="num" w:pos="851"/>
        </w:tabs>
        <w:ind w:left="851"/>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68BA9C52" w14:textId="77777777" w:rsidR="00213F25" w:rsidRPr="004F2812" w:rsidRDefault="00213F25" w:rsidP="00213F25">
      <w:pPr>
        <w:pStyle w:val="Heading1"/>
        <w:numPr>
          <w:ilvl w:val="0"/>
          <w:numId w:val="0"/>
        </w:numPr>
        <w:tabs>
          <w:tab w:val="clear" w:pos="720"/>
          <w:tab w:val="left" w:pos="851"/>
        </w:tabs>
        <w:rPr>
          <w:b/>
        </w:rPr>
      </w:pPr>
      <w:r w:rsidRPr="004F2812">
        <w:t>8.</w:t>
      </w:r>
      <w:r w:rsidRPr="004F2812">
        <w:rPr>
          <w:b/>
        </w:rPr>
        <w:tab/>
        <w:t>TERM</w:t>
      </w:r>
    </w:p>
    <w:p w14:paraId="5A0BE2F5" w14:textId="77777777" w:rsidR="00213F25" w:rsidRPr="004F2812" w:rsidRDefault="00213F25" w:rsidP="00213F25">
      <w:pPr>
        <w:pStyle w:val="Heading2"/>
        <w:numPr>
          <w:ilvl w:val="0"/>
          <w:numId w:val="0"/>
        </w:numPr>
        <w:tabs>
          <w:tab w:val="clear" w:pos="720"/>
        </w:tabs>
        <w:ind w:left="851" w:hanging="851"/>
      </w:pPr>
      <w:r w:rsidRPr="004F2812">
        <w:t>8.1</w:t>
      </w:r>
      <w:r w:rsidRPr="004F2812">
        <w:tab/>
        <w:t>Subject to the provisions for earlier termination set out in the Code, this TO Construction Agreement shall continue in force unless and until terminated in accordance with paragraphs 2.9, or 4.9.</w:t>
      </w:r>
    </w:p>
    <w:p w14:paraId="150EC3CC" w14:textId="77777777" w:rsidR="00213F25" w:rsidRPr="004F2812" w:rsidRDefault="00213F25" w:rsidP="00213F25">
      <w:pPr>
        <w:pStyle w:val="Heading2"/>
        <w:numPr>
          <w:ilvl w:val="0"/>
          <w:numId w:val="0"/>
        </w:numPr>
        <w:tabs>
          <w:tab w:val="clear" w:pos="720"/>
          <w:tab w:val="left" w:pos="851"/>
        </w:tabs>
      </w:pPr>
      <w:r w:rsidRPr="004F2812">
        <w:lastRenderedPageBreak/>
        <w:t>8.2</w:t>
      </w:r>
      <w:r w:rsidRPr="004F2812">
        <w:tab/>
        <w:t>Any provisions for payment survive the termination of this TO Construction Agreement.</w:t>
      </w:r>
    </w:p>
    <w:p w14:paraId="727A2713" w14:textId="77777777" w:rsidR="00213F25" w:rsidRPr="004F2812" w:rsidRDefault="00213F25" w:rsidP="00213F25">
      <w:pPr>
        <w:pStyle w:val="Heading1"/>
        <w:numPr>
          <w:ilvl w:val="0"/>
          <w:numId w:val="0"/>
        </w:numPr>
        <w:tabs>
          <w:tab w:val="clear" w:pos="720"/>
          <w:tab w:val="left" w:pos="851"/>
        </w:tabs>
        <w:rPr>
          <w:b/>
        </w:rPr>
      </w:pPr>
      <w:r w:rsidRPr="004F2812">
        <w:t>9.</w:t>
      </w:r>
      <w:r w:rsidRPr="004F2812">
        <w:rPr>
          <w:b/>
        </w:rPr>
        <w:tab/>
        <w:t>THE CODE</w:t>
      </w:r>
    </w:p>
    <w:p w14:paraId="5339E60F" w14:textId="77777777" w:rsidR="00213F25" w:rsidRPr="004F2812" w:rsidRDefault="00213F25" w:rsidP="00213F25">
      <w:pPr>
        <w:pStyle w:val="Heading2"/>
        <w:numPr>
          <w:ilvl w:val="0"/>
          <w:numId w:val="0"/>
        </w:numPr>
        <w:tabs>
          <w:tab w:val="clear" w:pos="720"/>
        </w:tabs>
        <w:ind w:left="851" w:hanging="851"/>
      </w:pPr>
      <w:r w:rsidRPr="004F2812">
        <w:t>9.1</w:t>
      </w:r>
      <w:r w:rsidRPr="004F2812">
        <w:tab/>
        <w:t>The provisions of:</w:t>
      </w:r>
    </w:p>
    <w:p w14:paraId="6F3BA57D" w14:textId="77777777" w:rsidR="00213F25" w:rsidRPr="004F2812" w:rsidRDefault="00213F25" w:rsidP="00213F25">
      <w:pPr>
        <w:pStyle w:val="Heading2"/>
        <w:numPr>
          <w:ilvl w:val="0"/>
          <w:numId w:val="0"/>
        </w:numPr>
        <w:tabs>
          <w:tab w:val="clear" w:pos="720"/>
        </w:tabs>
        <w:ind w:left="851"/>
      </w:pPr>
      <w:r w:rsidRPr="004F2812">
        <w:t>9.1.1</w:t>
      </w:r>
      <w:r w:rsidRPr="004F2812">
        <w:tab/>
        <w:t>Section E (Payment);</w:t>
      </w:r>
    </w:p>
    <w:p w14:paraId="5E4896A8" w14:textId="77777777" w:rsidR="00213F25" w:rsidRPr="004F2812" w:rsidRDefault="00213F25" w:rsidP="00213F25">
      <w:pPr>
        <w:pStyle w:val="Heading2"/>
        <w:numPr>
          <w:ilvl w:val="0"/>
          <w:numId w:val="0"/>
        </w:numPr>
        <w:tabs>
          <w:tab w:val="clear" w:pos="720"/>
        </w:tabs>
        <w:ind w:left="851"/>
      </w:pPr>
      <w:r w:rsidRPr="004F2812">
        <w:t>9.1.2</w:t>
      </w:r>
      <w:r w:rsidRPr="004F2812">
        <w:tab/>
        <w:t>Section F (Confidentiality);</w:t>
      </w:r>
    </w:p>
    <w:p w14:paraId="21C89AC0" w14:textId="77777777" w:rsidR="00213F25" w:rsidRPr="004F2812" w:rsidRDefault="00213F25" w:rsidP="00213F25">
      <w:pPr>
        <w:pStyle w:val="Heading2"/>
        <w:numPr>
          <w:ilvl w:val="0"/>
          <w:numId w:val="0"/>
        </w:numPr>
        <w:tabs>
          <w:tab w:val="clear" w:pos="720"/>
        </w:tabs>
        <w:ind w:left="1440" w:hanging="589"/>
      </w:pPr>
      <w:r w:rsidRPr="004F2812">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7E58AEC" w14:textId="77777777" w:rsidR="00213F25" w:rsidRPr="004F2812" w:rsidRDefault="00213F25" w:rsidP="00213F25">
      <w:pPr>
        <w:pStyle w:val="Heading2"/>
        <w:numPr>
          <w:ilvl w:val="0"/>
          <w:numId w:val="0"/>
        </w:numPr>
        <w:tabs>
          <w:tab w:val="clear" w:pos="720"/>
        </w:tabs>
        <w:ind w:left="851"/>
      </w:pPr>
      <w:r w:rsidRPr="004F2812">
        <w:t>of the Code shall apply to this TO Construction Agreement as if set out in this TO Construction Agreement in full.</w:t>
      </w:r>
    </w:p>
    <w:p w14:paraId="2C0F4B0A" w14:textId="77777777" w:rsidR="00E601E3" w:rsidRPr="004F2812" w:rsidRDefault="00E601E3" w:rsidP="00213F25">
      <w:pPr>
        <w:pStyle w:val="Heading1"/>
        <w:numPr>
          <w:ilvl w:val="0"/>
          <w:numId w:val="0"/>
        </w:numPr>
        <w:tabs>
          <w:tab w:val="clear" w:pos="720"/>
          <w:tab w:val="left" w:pos="851"/>
        </w:tabs>
      </w:pPr>
    </w:p>
    <w:p w14:paraId="61BE8729" w14:textId="77777777" w:rsidR="00213F25" w:rsidRPr="004F2812" w:rsidRDefault="00213F25" w:rsidP="00213F25">
      <w:pPr>
        <w:pStyle w:val="Heading1"/>
        <w:numPr>
          <w:ilvl w:val="0"/>
          <w:numId w:val="0"/>
        </w:numPr>
        <w:tabs>
          <w:tab w:val="clear" w:pos="720"/>
          <w:tab w:val="left" w:pos="851"/>
        </w:tabs>
        <w:rPr>
          <w:b/>
        </w:rPr>
      </w:pPr>
      <w:r w:rsidRPr="004F2812">
        <w:t>10.</w:t>
      </w:r>
      <w:r w:rsidRPr="004F2812">
        <w:rPr>
          <w:b/>
        </w:rPr>
        <w:tab/>
        <w:t xml:space="preserve">DISPUTES AND TO EVENT OF DEFAULT </w:t>
      </w:r>
    </w:p>
    <w:p w14:paraId="65542980" w14:textId="77777777" w:rsidR="00213F25" w:rsidRPr="004F2812" w:rsidRDefault="00213F25" w:rsidP="00213F25">
      <w:pPr>
        <w:pStyle w:val="Heading2"/>
        <w:numPr>
          <w:ilvl w:val="0"/>
          <w:numId w:val="0"/>
        </w:numPr>
        <w:tabs>
          <w:tab w:val="clear" w:pos="720"/>
        </w:tabs>
        <w:ind w:left="851" w:hanging="851"/>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68C90C22" w14:textId="3B2BC1CD" w:rsidR="00213F25" w:rsidRPr="004F2812" w:rsidRDefault="00213F25" w:rsidP="00213F25">
      <w:pPr>
        <w:pStyle w:val="Heading2"/>
        <w:numPr>
          <w:ilvl w:val="0"/>
          <w:numId w:val="0"/>
        </w:numPr>
        <w:tabs>
          <w:tab w:val="clear" w:pos="720"/>
        </w:tabs>
        <w:ind w:left="851" w:hanging="851"/>
      </w:pPr>
      <w:r w:rsidRPr="004F2812">
        <w:t>10.2</w:t>
      </w:r>
      <w:r w:rsidRPr="004F2812">
        <w:tab/>
        <w:t xml:space="preserve">In the event that this TO Construction Agreement is terminated by </w:t>
      </w:r>
      <w:r w:rsidR="009A5103">
        <w:t>The Company</w:t>
      </w:r>
      <w:r w:rsidRPr="004F2812">
        <w:t xml:space="preserve"> as a result of a TO Event of Default then the Transmission Owner shall be liable to pay to </w:t>
      </w:r>
      <w:r w:rsidR="009A5103">
        <w:t>The Company</w:t>
      </w:r>
      <w:r w:rsidRPr="004F2812">
        <w:t xml:space="preserve"> the [Offshore Construction Secured Amount] such payment to be made by the Transmission Owner to </w:t>
      </w:r>
      <w:r w:rsidR="009A5103">
        <w:t>The Company</w:t>
      </w:r>
      <w:r w:rsidRPr="004F2812">
        <w:t xml:space="preserve"> within 14 days of the date of </w:t>
      </w:r>
      <w:r w:rsidR="009A5103">
        <w:t>The Company</w:t>
      </w:r>
      <w:r w:rsidRPr="004F2812">
        <w:t>’s invoice therefor.</w:t>
      </w:r>
    </w:p>
    <w:p w14:paraId="03E35F21" w14:textId="18B6B3F6" w:rsidR="00213F25" w:rsidRPr="004F2812" w:rsidRDefault="00213F25" w:rsidP="00213F25">
      <w:pPr>
        <w:pStyle w:val="Heading2"/>
        <w:numPr>
          <w:ilvl w:val="0"/>
          <w:numId w:val="0"/>
        </w:numPr>
        <w:tabs>
          <w:tab w:val="clear" w:pos="720"/>
        </w:tabs>
        <w:ind w:left="851" w:hanging="851"/>
      </w:pPr>
      <w:r w:rsidRPr="004F2812">
        <w:t>10.3</w:t>
      </w:r>
      <w:r w:rsidRPr="004F2812">
        <w:tab/>
        <w:t xml:space="preserve">In the event of a TO Event of Default, </w:t>
      </w:r>
      <w:r w:rsidR="009A5103">
        <w:t>The Company</w:t>
      </w:r>
      <w:r w:rsidRPr="004F2812">
        <w:t xml:space="preserve"> shall be entitled to issue Notices of Drawing against the Offshore Construction Secured Amount </w:t>
      </w:r>
      <w:r w:rsidR="0087410D" w:rsidRPr="004F2812">
        <w:t xml:space="preserve">as are necessary </w:t>
      </w:r>
      <w:r w:rsidRPr="004F2812">
        <w:t>to recover:</w:t>
      </w:r>
    </w:p>
    <w:p w14:paraId="44C5223F" w14:textId="77777777" w:rsidR="00213F25" w:rsidRPr="004F2812" w:rsidRDefault="00213F25" w:rsidP="00213F25">
      <w:pPr>
        <w:pStyle w:val="Heading2"/>
        <w:numPr>
          <w:ilvl w:val="0"/>
          <w:numId w:val="0"/>
        </w:numPr>
        <w:tabs>
          <w:tab w:val="clear" w:pos="720"/>
        </w:tabs>
        <w:ind w:left="1571" w:hanging="851"/>
      </w:pPr>
      <w:r w:rsidRPr="004F2812">
        <w:t>10.3.1</w:t>
      </w:r>
      <w:r w:rsidRPr="004F2812">
        <w:tab/>
        <w:t>any unpaid Liquidated Damages payment due from the Transmission Owner in accordance with Clause 4.</w:t>
      </w:r>
      <w:r w:rsidR="0087410D" w:rsidRPr="004F2812">
        <w:t>8</w:t>
      </w:r>
      <w:r w:rsidRPr="004F2812">
        <w:t xml:space="preserve"> and</w:t>
      </w:r>
    </w:p>
    <w:p w14:paraId="59BF99A3" w14:textId="342299B8" w:rsidR="00213F25" w:rsidRPr="004F2812" w:rsidRDefault="00213F25" w:rsidP="00213F25">
      <w:pPr>
        <w:pStyle w:val="Heading2"/>
        <w:numPr>
          <w:ilvl w:val="0"/>
          <w:numId w:val="0"/>
        </w:numPr>
        <w:tabs>
          <w:tab w:val="clear" w:pos="720"/>
        </w:tabs>
        <w:ind w:left="1571" w:hanging="851"/>
      </w:pPr>
      <w:r w:rsidRPr="004F2812">
        <w:t>10.3.2</w:t>
      </w:r>
      <w:r w:rsidRPr="004F2812">
        <w:tab/>
        <w:t xml:space="preserve">any Replacement Offshore Transmission Owner Charges due to </w:t>
      </w:r>
      <w:r w:rsidR="009A5103">
        <w:t>The Company</w:t>
      </w:r>
      <w:r w:rsidRPr="004F2812">
        <w:t xml:space="preserve"> in accordance with Section E of the Code. </w:t>
      </w:r>
    </w:p>
    <w:p w14:paraId="2675D862" w14:textId="77777777" w:rsidR="00213F25" w:rsidRPr="004F2812" w:rsidRDefault="00213F25" w:rsidP="00213F25">
      <w:pPr>
        <w:pStyle w:val="Heading1"/>
        <w:numPr>
          <w:ilvl w:val="0"/>
          <w:numId w:val="0"/>
        </w:numPr>
        <w:tabs>
          <w:tab w:val="clear" w:pos="720"/>
          <w:tab w:val="left" w:pos="851"/>
        </w:tabs>
        <w:rPr>
          <w:b/>
        </w:rPr>
      </w:pPr>
      <w:r w:rsidRPr="004F2812">
        <w:t>11.</w:t>
      </w:r>
      <w:r w:rsidRPr="004F2812">
        <w:rPr>
          <w:b/>
        </w:rPr>
        <w:tab/>
        <w:t>VARIATIONS</w:t>
      </w:r>
    </w:p>
    <w:p w14:paraId="11FAFD19" w14:textId="2E6FE7E9" w:rsidR="00213F25" w:rsidRPr="004F2812" w:rsidRDefault="00213F25" w:rsidP="00213F25">
      <w:pPr>
        <w:pStyle w:val="Heading2"/>
        <w:numPr>
          <w:ilvl w:val="0"/>
          <w:numId w:val="0"/>
        </w:numPr>
        <w:tabs>
          <w:tab w:val="clear" w:pos="720"/>
        </w:tabs>
        <w:ind w:left="851" w:hanging="851"/>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64CC6539" w14:textId="7AF6C7E3" w:rsidR="00213F25" w:rsidRPr="004F2812" w:rsidRDefault="00213F25" w:rsidP="00213F25">
      <w:pPr>
        <w:pStyle w:val="Heading2"/>
        <w:numPr>
          <w:ilvl w:val="0"/>
          <w:numId w:val="0"/>
        </w:numPr>
        <w:tabs>
          <w:tab w:val="clear" w:pos="720"/>
        </w:tabs>
        <w:ind w:left="851" w:hanging="851"/>
      </w:pPr>
      <w:r w:rsidRPr="004F2812">
        <w:lastRenderedPageBreak/>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qualify or revoke such authority or instruction at any time.</w:t>
      </w:r>
    </w:p>
    <w:p w14:paraId="10541DF1" w14:textId="77777777" w:rsidR="00213F25" w:rsidRPr="004F2812" w:rsidRDefault="00213F25" w:rsidP="00213F25">
      <w:pPr>
        <w:pStyle w:val="Heading2"/>
        <w:numPr>
          <w:ilvl w:val="0"/>
          <w:numId w:val="0"/>
        </w:numPr>
        <w:tabs>
          <w:tab w:val="clear" w:pos="720"/>
        </w:tabs>
        <w:ind w:left="851" w:hanging="851"/>
      </w:pPr>
      <w:r w:rsidRPr="004F2812">
        <w:t>11.3</w:t>
      </w:r>
      <w:r w:rsidRPr="004F2812">
        <w:tab/>
        <w:t>[The Transmission Owner has the right to vary any Appendices to this TO Construction Agreement in accordance with paragraphs 2.5, 2.15 and 3.2].</w:t>
      </w:r>
    </w:p>
    <w:p w14:paraId="060D5F0D" w14:textId="77777777" w:rsidR="00BB1EFC" w:rsidRPr="004F2812" w:rsidRDefault="00BB1EFC" w:rsidP="00BB1EFC">
      <w:pPr>
        <w:rPr>
          <w:b/>
        </w:rPr>
      </w:pPr>
      <w:bookmarkStart w:id="96" w:name="c12attr"/>
      <w:r w:rsidRPr="004F2812">
        <w:rPr>
          <w:b/>
        </w:rPr>
        <w:t>12.</w:t>
      </w:r>
      <w:r w:rsidRPr="004F2812">
        <w:rPr>
          <w:b/>
        </w:rPr>
        <w:tab/>
        <w:t>ATTRIBUTABLE WORKS</w:t>
      </w:r>
    </w:p>
    <w:bookmarkEnd w:id="96"/>
    <w:p w14:paraId="4A04278D" w14:textId="66D22033" w:rsidR="00BB1EFC" w:rsidRPr="004F2812" w:rsidRDefault="00BB1EFC" w:rsidP="00BB1EFC">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1C6E1E0C" w14:textId="262A2D34" w:rsidR="00BB1EFC" w:rsidRPr="004F2812" w:rsidRDefault="00BB1EFC" w:rsidP="00BB1EFC">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47837352" w14:textId="77777777" w:rsidR="00BB1EFC" w:rsidRPr="004F2812" w:rsidRDefault="00BB1EFC" w:rsidP="00BB1EFC">
      <w:pPr>
        <w:ind w:left="1440" w:hanging="720"/>
      </w:pPr>
    </w:p>
    <w:p w14:paraId="18EBFD23" w14:textId="3E0F9E55" w:rsidR="00BB1EFC" w:rsidRPr="004F2812" w:rsidRDefault="00BB1EFC" w:rsidP="00BB1EFC">
      <w:pPr>
        <w:ind w:left="2160" w:hanging="720"/>
      </w:pPr>
      <w:r w:rsidRPr="004F2812">
        <w:t>(</w:t>
      </w:r>
      <w:proofErr w:type="spellStart"/>
      <w:r w:rsidRPr="004F2812">
        <w:t>i</w:t>
      </w:r>
      <w:proofErr w:type="spellEnd"/>
      <w:r w:rsidRPr="004F2812">
        <w:t>)</w:t>
      </w:r>
      <w:r w:rsidRPr="004F2812">
        <w:tab/>
        <w:t>an estimate of the Attributable Works Capital Cost</w:t>
      </w:r>
      <w:ins w:id="97" w:author="ESO Code Admin" w:date="2024-02-08T15:25:00Z">
        <w:r w:rsidR="00B8290C">
          <w:t>, excluding the</w:t>
        </w:r>
      </w:ins>
      <w:ins w:id="98" w:author="ESO Code Admin" w:date="2024-02-20T07:00:00Z">
        <w:r w:rsidR="004E10E6">
          <w:t xml:space="preserve"> Excludable </w:t>
        </w:r>
        <w:proofErr w:type="gramStart"/>
        <w:r w:rsidR="004E10E6">
          <w:t>Costs</w:t>
        </w:r>
      </w:ins>
      <w:r w:rsidRPr="004F2812">
        <w:t>;</w:t>
      </w:r>
      <w:proofErr w:type="gramEnd"/>
    </w:p>
    <w:p w14:paraId="305AF438" w14:textId="77777777" w:rsidR="00BB1EFC" w:rsidRPr="004F2812" w:rsidRDefault="00BB1EFC" w:rsidP="00BB1EFC">
      <w:pPr>
        <w:ind w:left="2160" w:hanging="720"/>
      </w:pPr>
      <w:r w:rsidRPr="004F2812">
        <w:t>(ii)</w:t>
      </w:r>
      <w:r w:rsidRPr="004F2812">
        <w:tab/>
        <w:t>an estimate of capability in MW;</w:t>
      </w:r>
    </w:p>
    <w:p w14:paraId="2C57CD48" w14:textId="77777777" w:rsidR="00BB1EFC" w:rsidRPr="004F2812" w:rsidRDefault="00BB1EFC" w:rsidP="00BB1EFC">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3F6AFAD4" w14:textId="77777777" w:rsidR="00BB1EFC" w:rsidRPr="004F2812" w:rsidRDefault="00BB1EFC" w:rsidP="00BB1EFC">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06256F49" w14:textId="3B14F437" w:rsidR="00BB1EFC" w:rsidRPr="004F2812" w:rsidRDefault="00BB1EFC" w:rsidP="00BB1EFC">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652AF5F2" w14:textId="26157E81" w:rsidR="00BB1EFC" w:rsidRPr="004F2812" w:rsidRDefault="00BB1EFC" w:rsidP="00BB1EFC">
      <w:pPr>
        <w:ind w:left="720" w:hanging="720"/>
        <w:rPr>
          <w:rFonts w:cs="Arial"/>
        </w:rPr>
      </w:pPr>
      <w:r w:rsidRPr="004F2812">
        <w:rPr>
          <w:rFonts w:cs="Arial"/>
        </w:rPr>
        <w:lastRenderedPageBreak/>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as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3C2A281F" w14:textId="7F81DDE0" w:rsidR="00213F25" w:rsidRPr="004F2812" w:rsidRDefault="00BB1EFC" w:rsidP="00BB1EFC">
      <w:pPr>
        <w:ind w:left="720" w:hanging="720"/>
      </w:pPr>
      <w:r w:rsidRPr="004F2812">
        <w:t>12.3</w:t>
      </w:r>
      <w:r w:rsidRPr="004F2812">
        <w:tab/>
        <w:t xml:space="preserve">The Transmission Owner shall provide </w:t>
      </w:r>
      <w:r w:rsidR="009A5103">
        <w:t>The Company</w:t>
      </w:r>
      <w:r w:rsidRPr="004F2812">
        <w:t xml:space="preserve"> with all advice and assistance and information reasonably requested by </w:t>
      </w:r>
      <w:r w:rsidR="009A5103">
        <w:t>The Company</w:t>
      </w:r>
      <w:r w:rsidRPr="004F2812">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3851F39F" w14:textId="77777777" w:rsidR="00BB1EFC" w:rsidRPr="004F2812" w:rsidRDefault="00BB1EFC" w:rsidP="00BB1EFC">
      <w:pPr>
        <w:ind w:left="720" w:hanging="720"/>
        <w:rPr>
          <w:rFonts w:cs="Arial"/>
          <w:color w:val="FF0000"/>
        </w:rPr>
      </w:pPr>
    </w:p>
    <w:p w14:paraId="3AFBE3BE" w14:textId="77777777" w:rsidR="00213F25" w:rsidRPr="004F2812" w:rsidRDefault="00213F25" w:rsidP="00213F25">
      <w:pPr>
        <w:rPr>
          <w:b/>
        </w:rPr>
      </w:pPr>
      <w:r w:rsidRPr="004F2812">
        <w:rPr>
          <w:b/>
        </w:rPr>
        <w:t>IN WITNESS WHEREOF</w:t>
      </w:r>
      <w:r w:rsidRPr="004F2812">
        <w:t xml:space="preserve"> the hands of the duly authorised representatives of the parties hereto at the date first above written</w:t>
      </w:r>
    </w:p>
    <w:p w14:paraId="6C5CC6B7" w14:textId="77777777" w:rsidR="00213F25" w:rsidRPr="004F2812" w:rsidRDefault="00213F25" w:rsidP="00213F25">
      <w:pPr>
        <w:keepNext/>
        <w:tabs>
          <w:tab w:val="left" w:pos="4253"/>
        </w:tabs>
        <w:rPr>
          <w:b/>
        </w:rPr>
      </w:pPr>
      <w:r w:rsidRPr="004F2812">
        <w:br/>
        <w:t>SIGNED BY</w:t>
      </w:r>
      <w:r w:rsidRPr="004F2812">
        <w:tab/>
        <w:t>)</w:t>
      </w:r>
    </w:p>
    <w:p w14:paraId="3E403A64" w14:textId="77777777" w:rsidR="00213F25" w:rsidRPr="004F2812" w:rsidRDefault="00213F25" w:rsidP="00213F25">
      <w:pPr>
        <w:keepNext/>
        <w:tabs>
          <w:tab w:val="left" w:pos="4253"/>
        </w:tabs>
        <w:rPr>
          <w:b/>
        </w:rPr>
      </w:pPr>
      <w:r w:rsidRPr="004F2812">
        <w:rPr>
          <w:b/>
          <w:i/>
        </w:rPr>
        <w:t>[name]</w:t>
      </w:r>
      <w:r w:rsidRPr="004F2812">
        <w:tab/>
        <w:t>)</w:t>
      </w:r>
    </w:p>
    <w:p w14:paraId="410CD4FC" w14:textId="77777777" w:rsidR="00213F25" w:rsidRPr="004F2812" w:rsidRDefault="00213F25" w:rsidP="00213F25">
      <w:pPr>
        <w:keepNext/>
        <w:tabs>
          <w:tab w:val="left" w:pos="4253"/>
        </w:tabs>
        <w:rPr>
          <w:b/>
        </w:rPr>
      </w:pPr>
      <w:r w:rsidRPr="004F2812">
        <w:t>for and on behalf of</w:t>
      </w:r>
      <w:r w:rsidRPr="004F2812">
        <w:tab/>
        <w:t>)</w:t>
      </w:r>
    </w:p>
    <w:p w14:paraId="2453AC67" w14:textId="77777777" w:rsidR="00213F25" w:rsidRPr="004F2812" w:rsidRDefault="00213F25" w:rsidP="00213F25">
      <w:pPr>
        <w:keepNext/>
        <w:tabs>
          <w:tab w:val="left" w:pos="4253"/>
        </w:tabs>
        <w:rPr>
          <w:b/>
        </w:rPr>
      </w:pPr>
      <w:r w:rsidRPr="004F2812">
        <w:t xml:space="preserve">National Grid Electricity </w:t>
      </w:r>
      <w:r w:rsidR="00903778" w:rsidRPr="004F2812">
        <w:t>System Operator Limited</w:t>
      </w:r>
      <w:r w:rsidRPr="004F2812">
        <w:tab/>
        <w:t>)</w:t>
      </w:r>
    </w:p>
    <w:p w14:paraId="3909B1A0" w14:textId="77777777" w:rsidR="00213F25" w:rsidRPr="004F2812" w:rsidRDefault="00213F25" w:rsidP="00213F25">
      <w:pPr>
        <w:tabs>
          <w:tab w:val="left" w:pos="4253"/>
        </w:tabs>
      </w:pPr>
      <w:r w:rsidRPr="004F2812">
        <w:tab/>
      </w:r>
    </w:p>
    <w:p w14:paraId="43F02888" w14:textId="77777777" w:rsidR="00213F25" w:rsidRPr="004F2812" w:rsidRDefault="00213F25" w:rsidP="00213F25">
      <w:pPr>
        <w:tabs>
          <w:tab w:val="left" w:pos="4253"/>
        </w:tabs>
        <w:rPr>
          <w:b/>
        </w:rPr>
      </w:pPr>
      <w:r w:rsidRPr="004F2812">
        <w:t>SIGNED BY</w:t>
      </w:r>
      <w:r w:rsidRPr="004F2812">
        <w:tab/>
        <w:t>)</w:t>
      </w:r>
    </w:p>
    <w:p w14:paraId="6F4FC856" w14:textId="77777777" w:rsidR="00213F25" w:rsidRPr="004F2812" w:rsidRDefault="00213F25" w:rsidP="00213F25">
      <w:pPr>
        <w:tabs>
          <w:tab w:val="left" w:pos="4253"/>
        </w:tabs>
        <w:rPr>
          <w:b/>
        </w:rPr>
      </w:pPr>
      <w:r w:rsidRPr="004F2812">
        <w:rPr>
          <w:b/>
          <w:i/>
        </w:rPr>
        <w:t>[name]</w:t>
      </w:r>
      <w:r w:rsidRPr="004F2812">
        <w:tab/>
        <w:t>)</w:t>
      </w:r>
    </w:p>
    <w:p w14:paraId="62C590C3" w14:textId="77777777" w:rsidR="00213F25" w:rsidRPr="004F2812" w:rsidRDefault="00213F25" w:rsidP="00213F25">
      <w:pPr>
        <w:tabs>
          <w:tab w:val="left" w:pos="4253"/>
        </w:tabs>
        <w:rPr>
          <w:b/>
        </w:rPr>
      </w:pPr>
      <w:r w:rsidRPr="004F2812">
        <w:t>for and on behalf of</w:t>
      </w:r>
      <w:r w:rsidRPr="004F2812">
        <w:tab/>
        <w:t>)</w:t>
      </w:r>
    </w:p>
    <w:p w14:paraId="504F7D0E" w14:textId="77777777" w:rsidR="00213F25" w:rsidRPr="004F2812" w:rsidRDefault="00213F25" w:rsidP="00213F25">
      <w:pPr>
        <w:tabs>
          <w:tab w:val="left" w:pos="4253"/>
        </w:tabs>
        <w:rPr>
          <w:b/>
        </w:rPr>
      </w:pPr>
      <w:r w:rsidRPr="004F2812">
        <w:rPr>
          <w:b/>
          <w:i/>
        </w:rPr>
        <w:t>[Transmission Owner]</w:t>
      </w:r>
      <w:r w:rsidRPr="004F2812">
        <w:tab/>
        <w:t>)</w:t>
      </w:r>
    </w:p>
    <w:p w14:paraId="147D515D" w14:textId="77777777" w:rsidR="00213F25" w:rsidRPr="004F2812" w:rsidRDefault="00213F25" w:rsidP="00213F25">
      <w:pPr>
        <w:tabs>
          <w:tab w:val="left" w:pos="4253"/>
        </w:tabs>
        <w:jc w:val="center"/>
      </w:pPr>
      <w:r w:rsidRPr="004F2812">
        <w:br w:type="page"/>
      </w:r>
    </w:p>
    <w:p w14:paraId="26A71702" w14:textId="77777777" w:rsidR="00213F25" w:rsidRPr="004F2812" w:rsidRDefault="00213F25" w:rsidP="00213F25">
      <w:pPr>
        <w:tabs>
          <w:tab w:val="left" w:pos="4253"/>
        </w:tabs>
        <w:jc w:val="center"/>
        <w:rPr>
          <w:b/>
        </w:rPr>
      </w:pPr>
      <w:r w:rsidRPr="004F2812">
        <w:rPr>
          <w:b/>
        </w:rPr>
        <w:lastRenderedPageBreak/>
        <w:t>APPENDIX A</w:t>
      </w:r>
    </w:p>
    <w:p w14:paraId="732A605F" w14:textId="77777777" w:rsidR="00213F25" w:rsidRPr="004F2812" w:rsidRDefault="00213F25" w:rsidP="00213F25">
      <w:pPr>
        <w:tabs>
          <w:tab w:val="left" w:pos="4253"/>
        </w:tabs>
        <w:jc w:val="center"/>
        <w:rPr>
          <w:b/>
        </w:rPr>
      </w:pPr>
      <w:r w:rsidRPr="004F2812">
        <w:rPr>
          <w:b/>
        </w:rPr>
        <w:t>CONNECTION SITE AND TRANSMISSION CONNECTION ASSETS</w:t>
      </w:r>
    </w:p>
    <w:p w14:paraId="3BC002A4" w14:textId="77777777" w:rsidR="00213F25" w:rsidRPr="004F2812" w:rsidRDefault="00213F25" w:rsidP="00213F25">
      <w:pPr>
        <w:tabs>
          <w:tab w:val="left" w:pos="4253"/>
        </w:tabs>
        <w:jc w:val="center"/>
        <w:rPr>
          <w:b/>
        </w:rPr>
      </w:pPr>
    </w:p>
    <w:p w14:paraId="5032173B" w14:textId="77777777" w:rsidR="00213F25" w:rsidRPr="004F2812" w:rsidRDefault="00213F25" w:rsidP="00213F25">
      <w:pPr>
        <w:tabs>
          <w:tab w:val="left" w:pos="4253"/>
        </w:tabs>
        <w:jc w:val="center"/>
        <w:rPr>
          <w:b/>
        </w:rPr>
      </w:pPr>
    </w:p>
    <w:p w14:paraId="2CB2217B" w14:textId="77777777" w:rsidR="00213F25" w:rsidRPr="004F2812" w:rsidRDefault="00213F25" w:rsidP="00213F25">
      <w:pPr>
        <w:tabs>
          <w:tab w:val="left" w:pos="4253"/>
        </w:tabs>
        <w:jc w:val="center"/>
        <w:rPr>
          <w:b/>
        </w:rPr>
      </w:pPr>
      <w:r w:rsidRPr="004F2812">
        <w:rPr>
          <w:b/>
        </w:rPr>
        <w:t>APPENDIX B</w:t>
      </w:r>
    </w:p>
    <w:p w14:paraId="48BB2681" w14:textId="77777777" w:rsidR="00213F25" w:rsidRPr="004F2812" w:rsidRDefault="00213F25" w:rsidP="00213F25">
      <w:pPr>
        <w:tabs>
          <w:tab w:val="left" w:pos="4253"/>
        </w:tabs>
        <w:jc w:val="center"/>
        <w:rPr>
          <w:b/>
        </w:rPr>
      </w:pPr>
      <w:r w:rsidRPr="004F2812">
        <w:rPr>
          <w:b/>
        </w:rPr>
        <w:t>TRANSMISSION INTERFACE SITE</w:t>
      </w:r>
    </w:p>
    <w:p w14:paraId="4EC0ECE4" w14:textId="77777777" w:rsidR="00213F25" w:rsidRPr="004F2812" w:rsidRDefault="00213F25" w:rsidP="00213F25">
      <w:pPr>
        <w:tabs>
          <w:tab w:val="left" w:pos="4253"/>
        </w:tabs>
        <w:jc w:val="center"/>
        <w:rPr>
          <w:b/>
        </w:rPr>
      </w:pPr>
    </w:p>
    <w:p w14:paraId="5A4CD259" w14:textId="77777777" w:rsidR="00213F25" w:rsidRPr="004F2812" w:rsidRDefault="00213F25" w:rsidP="00213F25">
      <w:pPr>
        <w:tabs>
          <w:tab w:val="left" w:pos="4253"/>
        </w:tabs>
        <w:jc w:val="center"/>
        <w:rPr>
          <w:b/>
        </w:rPr>
      </w:pPr>
    </w:p>
    <w:p w14:paraId="502E9345" w14:textId="77777777" w:rsidR="00213F25" w:rsidRPr="004F2812" w:rsidRDefault="00213F25" w:rsidP="00213F25">
      <w:pPr>
        <w:tabs>
          <w:tab w:val="left" w:pos="4253"/>
        </w:tabs>
        <w:jc w:val="center"/>
        <w:rPr>
          <w:b/>
        </w:rPr>
      </w:pPr>
      <w:r w:rsidRPr="004F2812">
        <w:rPr>
          <w:b/>
        </w:rPr>
        <w:t>APPENDIX C</w:t>
      </w:r>
    </w:p>
    <w:p w14:paraId="25D4B055" w14:textId="77777777" w:rsidR="00213F25" w:rsidRPr="004F2812" w:rsidRDefault="00213F25" w:rsidP="00213F25">
      <w:pPr>
        <w:tabs>
          <w:tab w:val="left" w:pos="4253"/>
        </w:tabs>
        <w:jc w:val="center"/>
        <w:rPr>
          <w:b/>
        </w:rPr>
      </w:pPr>
      <w:r w:rsidRPr="004F2812">
        <w:rPr>
          <w:b/>
        </w:rPr>
        <w:t>CONNECTION SITE – SITE SPECIFIC TECHNICAL REQUIREMENTS</w:t>
      </w:r>
    </w:p>
    <w:p w14:paraId="6B7D86CA" w14:textId="77777777" w:rsidR="00213F25" w:rsidRPr="004F2812" w:rsidRDefault="00213F25" w:rsidP="00213F25">
      <w:pPr>
        <w:tabs>
          <w:tab w:val="left" w:pos="4253"/>
        </w:tabs>
        <w:jc w:val="center"/>
        <w:rPr>
          <w:i/>
        </w:rPr>
      </w:pPr>
      <w:r w:rsidRPr="004F2812">
        <w:rPr>
          <w:i/>
        </w:rPr>
        <w:t>[requirements to be provided by OFTO for User]</w:t>
      </w:r>
    </w:p>
    <w:p w14:paraId="49A8F263" w14:textId="77777777" w:rsidR="00213F25" w:rsidRPr="004F2812" w:rsidRDefault="00213F25" w:rsidP="00213F25">
      <w:pPr>
        <w:tabs>
          <w:tab w:val="left" w:pos="4253"/>
        </w:tabs>
        <w:jc w:val="center"/>
        <w:rPr>
          <w:b/>
        </w:rPr>
      </w:pPr>
    </w:p>
    <w:p w14:paraId="7167954E" w14:textId="77777777" w:rsidR="00213F25" w:rsidRPr="004F2812" w:rsidRDefault="00213F25" w:rsidP="00213F25">
      <w:pPr>
        <w:tabs>
          <w:tab w:val="left" w:pos="4253"/>
        </w:tabs>
        <w:jc w:val="center"/>
        <w:rPr>
          <w:b/>
        </w:rPr>
      </w:pPr>
      <w:r w:rsidRPr="004F2812">
        <w:rPr>
          <w:b/>
        </w:rPr>
        <w:t>APPENDIX D</w:t>
      </w:r>
    </w:p>
    <w:p w14:paraId="2DD7CD45" w14:textId="77777777" w:rsidR="00213F25" w:rsidRPr="004F2812" w:rsidRDefault="00213F25" w:rsidP="00213F25">
      <w:pPr>
        <w:tabs>
          <w:tab w:val="left" w:pos="4253"/>
        </w:tabs>
        <w:jc w:val="center"/>
        <w:rPr>
          <w:b/>
        </w:rPr>
      </w:pPr>
      <w:r w:rsidRPr="004F2812">
        <w:rPr>
          <w:b/>
        </w:rPr>
        <w:t xml:space="preserve">TRANSMISSION INTERFACE SITE/EMBEDDED TRANSMISSION INTERFACE SITE – SITE SPECIFIC TECHNICAL DESIGN AND OPERATIONAL REQUIREMENTS </w:t>
      </w:r>
    </w:p>
    <w:p w14:paraId="4AEA9453" w14:textId="77777777" w:rsidR="00213F25" w:rsidRPr="004F2812" w:rsidRDefault="00213F25" w:rsidP="00213F25">
      <w:pPr>
        <w:tabs>
          <w:tab w:val="left" w:pos="4253"/>
        </w:tabs>
        <w:jc w:val="center"/>
        <w:rPr>
          <w:i/>
        </w:rPr>
      </w:pPr>
      <w:r w:rsidRPr="004F2812">
        <w:rPr>
          <w:i/>
        </w:rPr>
        <w:t>[requirements to be provided by TO for OFTO]</w:t>
      </w:r>
    </w:p>
    <w:p w14:paraId="24492033" w14:textId="77777777" w:rsidR="00213F25" w:rsidRPr="004F2812" w:rsidRDefault="00213F25" w:rsidP="00213F25">
      <w:pPr>
        <w:tabs>
          <w:tab w:val="left" w:pos="4253"/>
        </w:tabs>
        <w:jc w:val="center"/>
        <w:rPr>
          <w:b/>
        </w:rPr>
      </w:pPr>
    </w:p>
    <w:p w14:paraId="24651B85" w14:textId="77777777" w:rsidR="00213F25" w:rsidRPr="004F2812" w:rsidRDefault="00213F25" w:rsidP="00213F25">
      <w:pPr>
        <w:tabs>
          <w:tab w:val="left" w:pos="4253"/>
        </w:tabs>
        <w:jc w:val="center"/>
        <w:rPr>
          <w:b/>
        </w:rPr>
      </w:pPr>
      <w:r w:rsidRPr="004F2812">
        <w:rPr>
          <w:b/>
        </w:rPr>
        <w:t>APPENDIX E</w:t>
      </w:r>
    </w:p>
    <w:p w14:paraId="55DD92BC" w14:textId="77777777" w:rsidR="00213F25" w:rsidRPr="004F2812" w:rsidRDefault="00213F25" w:rsidP="00213F25">
      <w:pPr>
        <w:tabs>
          <w:tab w:val="left" w:pos="4253"/>
        </w:tabs>
        <w:jc w:val="center"/>
        <w:rPr>
          <w:b/>
        </w:rPr>
      </w:pPr>
      <w:r w:rsidRPr="004F2812">
        <w:rPr>
          <w:b/>
        </w:rPr>
        <w:t>TRANSMISSION INTERFACE SITE SPECIFICATION/EMBEDDED TRANSMISSION INTERFACE SITE SPECIFICATION</w:t>
      </w:r>
    </w:p>
    <w:p w14:paraId="305312D6" w14:textId="77777777" w:rsidR="00213F25" w:rsidRPr="004F2812" w:rsidRDefault="00213F25" w:rsidP="00213F25">
      <w:pPr>
        <w:tabs>
          <w:tab w:val="left" w:pos="4253"/>
        </w:tabs>
        <w:jc w:val="center"/>
        <w:rPr>
          <w:i/>
        </w:rPr>
      </w:pPr>
      <w:r w:rsidRPr="004F2812">
        <w:rPr>
          <w:i/>
        </w:rPr>
        <w:t>[draft to be attached]</w:t>
      </w:r>
    </w:p>
    <w:p w14:paraId="7E065BBA" w14:textId="77777777" w:rsidR="00213F25" w:rsidRPr="004F2812" w:rsidRDefault="00213F25" w:rsidP="00213F25">
      <w:pPr>
        <w:tabs>
          <w:tab w:val="left" w:pos="4253"/>
        </w:tabs>
        <w:rPr>
          <w:b/>
        </w:rPr>
      </w:pPr>
      <w:r w:rsidRPr="004F2812">
        <w:rPr>
          <w:b/>
        </w:rPr>
        <w:tab/>
      </w:r>
    </w:p>
    <w:p w14:paraId="54F9F36B" w14:textId="77777777" w:rsidR="00213F25" w:rsidRPr="004F2812" w:rsidRDefault="00213F25" w:rsidP="00213F25">
      <w:pPr>
        <w:tabs>
          <w:tab w:val="left" w:pos="4253"/>
        </w:tabs>
        <w:jc w:val="center"/>
        <w:rPr>
          <w:b/>
        </w:rPr>
      </w:pPr>
      <w:r w:rsidRPr="004F2812">
        <w:rPr>
          <w:b/>
        </w:rPr>
        <w:t>APPENDIX F</w:t>
      </w:r>
    </w:p>
    <w:p w14:paraId="13FC2BA9" w14:textId="77777777" w:rsidR="00213F25" w:rsidRPr="004F2812" w:rsidRDefault="00213F25" w:rsidP="00213F25">
      <w:pPr>
        <w:tabs>
          <w:tab w:val="left" w:pos="4253"/>
        </w:tabs>
        <w:jc w:val="center"/>
        <w:rPr>
          <w:b/>
        </w:rPr>
      </w:pPr>
      <w:r w:rsidRPr="004F2812">
        <w:rPr>
          <w:b/>
        </w:rPr>
        <w:t>CONNECTION SITE SPECIFICATION</w:t>
      </w:r>
    </w:p>
    <w:p w14:paraId="4C23B96D" w14:textId="77777777" w:rsidR="00213F25" w:rsidRPr="004F2812" w:rsidRDefault="00213F25" w:rsidP="00213F25">
      <w:pPr>
        <w:tabs>
          <w:tab w:val="left" w:pos="4253"/>
        </w:tabs>
        <w:jc w:val="center"/>
        <w:rPr>
          <w:i/>
        </w:rPr>
      </w:pPr>
      <w:r w:rsidRPr="004F2812">
        <w:rPr>
          <w:i/>
        </w:rPr>
        <w:t>[draft to be attached]</w:t>
      </w:r>
    </w:p>
    <w:p w14:paraId="118D6BEF" w14:textId="77777777" w:rsidR="00213F25" w:rsidRPr="004F2812" w:rsidRDefault="00213F25" w:rsidP="00213F25">
      <w:pPr>
        <w:tabs>
          <w:tab w:val="left" w:pos="4253"/>
        </w:tabs>
        <w:rPr>
          <w:b/>
        </w:rPr>
      </w:pPr>
    </w:p>
    <w:p w14:paraId="7972616C" w14:textId="77777777" w:rsidR="00213F25" w:rsidRPr="004F2812" w:rsidRDefault="00213F25" w:rsidP="00213F25">
      <w:pPr>
        <w:tabs>
          <w:tab w:val="left" w:pos="4253"/>
        </w:tabs>
        <w:jc w:val="center"/>
        <w:rPr>
          <w:b/>
        </w:rPr>
      </w:pPr>
    </w:p>
    <w:p w14:paraId="341075E1" w14:textId="77777777" w:rsidR="00213F25" w:rsidRPr="004F2812" w:rsidRDefault="00213F25" w:rsidP="00213F25">
      <w:pPr>
        <w:tabs>
          <w:tab w:val="left" w:pos="4253"/>
        </w:tabs>
        <w:jc w:val="center"/>
        <w:rPr>
          <w:b/>
        </w:rPr>
      </w:pPr>
    </w:p>
    <w:p w14:paraId="76870623" w14:textId="77777777" w:rsidR="00213F25" w:rsidRPr="004F2812" w:rsidRDefault="00213F25" w:rsidP="00213F25">
      <w:pPr>
        <w:tabs>
          <w:tab w:val="left" w:pos="4253"/>
        </w:tabs>
        <w:jc w:val="center"/>
        <w:rPr>
          <w:b/>
        </w:rPr>
      </w:pPr>
      <w:r w:rsidRPr="004F2812">
        <w:rPr>
          <w:b/>
        </w:rPr>
        <w:t>APPENDIX G</w:t>
      </w:r>
    </w:p>
    <w:p w14:paraId="35035EE8" w14:textId="77777777" w:rsidR="00213F25" w:rsidRPr="004F2812" w:rsidRDefault="00213F25" w:rsidP="00213F25">
      <w:pPr>
        <w:tabs>
          <w:tab w:val="left" w:pos="4253"/>
        </w:tabs>
        <w:jc w:val="center"/>
        <w:rPr>
          <w:b/>
        </w:rPr>
      </w:pPr>
      <w:r w:rsidRPr="004F2812">
        <w:rPr>
          <w:b/>
        </w:rPr>
        <w:t>TRANSMISSION CONNECTION ASSET WORKS</w:t>
      </w:r>
    </w:p>
    <w:p w14:paraId="5D5CBD3A" w14:textId="77777777" w:rsidR="00213F25" w:rsidRPr="004F2812" w:rsidRDefault="00213F25" w:rsidP="00213F25">
      <w:pPr>
        <w:tabs>
          <w:tab w:val="left" w:pos="4253"/>
        </w:tabs>
        <w:jc w:val="center"/>
        <w:rPr>
          <w:b/>
        </w:rPr>
      </w:pPr>
    </w:p>
    <w:p w14:paraId="49D436D5" w14:textId="77777777" w:rsidR="00213F25" w:rsidRPr="004F2812" w:rsidRDefault="00213F25" w:rsidP="001B6E7A">
      <w:pPr>
        <w:tabs>
          <w:tab w:val="left" w:pos="4253"/>
        </w:tabs>
        <w:rPr>
          <w:b/>
        </w:rPr>
      </w:pPr>
    </w:p>
    <w:p w14:paraId="6D485E45" w14:textId="77777777" w:rsidR="00213F25" w:rsidRPr="004F2812" w:rsidRDefault="00213F25" w:rsidP="00213F25">
      <w:pPr>
        <w:tabs>
          <w:tab w:val="left" w:pos="4253"/>
        </w:tabs>
        <w:jc w:val="center"/>
        <w:rPr>
          <w:b/>
        </w:rPr>
      </w:pPr>
      <w:r w:rsidRPr="004F2812">
        <w:rPr>
          <w:b/>
        </w:rPr>
        <w:t xml:space="preserve">APPENDIX H </w:t>
      </w:r>
    </w:p>
    <w:p w14:paraId="0C55758E" w14:textId="77777777" w:rsidR="00213F25" w:rsidRPr="004F2812" w:rsidRDefault="00213F25" w:rsidP="00213F25">
      <w:pPr>
        <w:tabs>
          <w:tab w:val="left" w:pos="4253"/>
        </w:tabs>
        <w:jc w:val="center"/>
        <w:rPr>
          <w:b/>
        </w:rPr>
      </w:pPr>
      <w:r w:rsidRPr="004F2812">
        <w:rPr>
          <w:b/>
        </w:rPr>
        <w:t>TRANSMISSION REINFORCEMENT WORKS</w:t>
      </w:r>
    </w:p>
    <w:p w14:paraId="458B7F0F" w14:textId="77777777" w:rsidR="00213F25" w:rsidRPr="004F2812" w:rsidRDefault="00213F25" w:rsidP="00213F25">
      <w:pPr>
        <w:tabs>
          <w:tab w:val="left" w:pos="4253"/>
        </w:tabs>
        <w:jc w:val="center"/>
        <w:rPr>
          <w:b/>
        </w:rPr>
      </w:pPr>
    </w:p>
    <w:p w14:paraId="13963E50" w14:textId="77777777" w:rsidR="00213F25" w:rsidRPr="004F2812" w:rsidRDefault="00213F25" w:rsidP="00213F25">
      <w:pPr>
        <w:tabs>
          <w:tab w:val="left" w:pos="4253"/>
        </w:tabs>
        <w:jc w:val="center"/>
        <w:rPr>
          <w:b/>
        </w:rPr>
      </w:pPr>
    </w:p>
    <w:p w14:paraId="05E15111" w14:textId="77777777" w:rsidR="00213F25" w:rsidRPr="004F2812" w:rsidRDefault="00213F25" w:rsidP="00213F25">
      <w:pPr>
        <w:tabs>
          <w:tab w:val="left" w:pos="4253"/>
        </w:tabs>
        <w:jc w:val="center"/>
        <w:rPr>
          <w:b/>
        </w:rPr>
      </w:pPr>
      <w:r w:rsidRPr="004F2812">
        <w:rPr>
          <w:b/>
        </w:rPr>
        <w:t>APPENDIX I</w:t>
      </w:r>
    </w:p>
    <w:p w14:paraId="2FEFB006" w14:textId="77777777" w:rsidR="00213F25" w:rsidRPr="004F2812" w:rsidRDefault="00213F25" w:rsidP="00213F25">
      <w:pPr>
        <w:tabs>
          <w:tab w:val="left" w:pos="4253"/>
        </w:tabs>
        <w:jc w:val="center"/>
        <w:rPr>
          <w:b/>
        </w:rPr>
      </w:pPr>
      <w:r w:rsidRPr="004F2812">
        <w:rPr>
          <w:b/>
        </w:rPr>
        <w:t>USER WORKS</w:t>
      </w:r>
    </w:p>
    <w:p w14:paraId="1940AE86" w14:textId="77777777" w:rsidR="00213F25" w:rsidRPr="004F2812" w:rsidRDefault="00213F25" w:rsidP="00213F25">
      <w:pPr>
        <w:tabs>
          <w:tab w:val="left" w:pos="4253"/>
        </w:tabs>
        <w:jc w:val="center"/>
        <w:rPr>
          <w:b/>
        </w:rPr>
      </w:pPr>
    </w:p>
    <w:p w14:paraId="61740413" w14:textId="77777777" w:rsidR="00213F25" w:rsidRPr="004F2812" w:rsidRDefault="00213F25" w:rsidP="00213F25">
      <w:pPr>
        <w:tabs>
          <w:tab w:val="left" w:pos="4253"/>
        </w:tabs>
        <w:jc w:val="center"/>
        <w:rPr>
          <w:b/>
        </w:rPr>
      </w:pPr>
    </w:p>
    <w:p w14:paraId="3ACD2BFD" w14:textId="77777777" w:rsidR="00213F25" w:rsidRPr="004F2812" w:rsidRDefault="00213F25" w:rsidP="00213F25">
      <w:pPr>
        <w:tabs>
          <w:tab w:val="left" w:pos="4253"/>
        </w:tabs>
        <w:jc w:val="center"/>
        <w:rPr>
          <w:b/>
          <w:lang w:val="fr-FR"/>
        </w:rPr>
      </w:pPr>
      <w:r w:rsidRPr="004F2812">
        <w:rPr>
          <w:b/>
          <w:lang w:val="fr-FR"/>
        </w:rPr>
        <w:t>APPENDIX J</w:t>
      </w:r>
    </w:p>
    <w:p w14:paraId="6C1D4FA4" w14:textId="77777777" w:rsidR="00213F25" w:rsidRPr="004F2812" w:rsidRDefault="00213F25" w:rsidP="00213F25">
      <w:pPr>
        <w:tabs>
          <w:tab w:val="left" w:pos="4253"/>
        </w:tabs>
        <w:jc w:val="center"/>
        <w:rPr>
          <w:b/>
          <w:lang w:val="fr-FR"/>
        </w:rPr>
      </w:pPr>
      <w:r w:rsidRPr="004F2812">
        <w:rPr>
          <w:b/>
          <w:lang w:val="fr-FR"/>
        </w:rPr>
        <w:t>CONSTRUCTION PROGRAMME</w:t>
      </w:r>
    </w:p>
    <w:p w14:paraId="3B853267" w14:textId="77777777" w:rsidR="00213F25" w:rsidRPr="004F2812" w:rsidRDefault="00213F25" w:rsidP="00213F25">
      <w:pPr>
        <w:tabs>
          <w:tab w:val="left" w:pos="4253"/>
        </w:tabs>
        <w:jc w:val="center"/>
        <w:rPr>
          <w:b/>
          <w:lang w:val="fr-FR"/>
        </w:rPr>
      </w:pPr>
    </w:p>
    <w:p w14:paraId="7FEB5B93" w14:textId="77777777" w:rsidR="00213F25" w:rsidRPr="004F2812" w:rsidRDefault="00213F25" w:rsidP="00213F25">
      <w:pPr>
        <w:tabs>
          <w:tab w:val="left" w:pos="4253"/>
        </w:tabs>
        <w:jc w:val="center"/>
        <w:rPr>
          <w:b/>
          <w:lang w:val="fr-FR"/>
        </w:rPr>
      </w:pPr>
    </w:p>
    <w:p w14:paraId="03252585" w14:textId="77777777" w:rsidR="00213F25" w:rsidRPr="004F2812" w:rsidRDefault="00213F25" w:rsidP="00213F25">
      <w:pPr>
        <w:tabs>
          <w:tab w:val="left" w:pos="4253"/>
        </w:tabs>
        <w:jc w:val="center"/>
        <w:rPr>
          <w:b/>
          <w:lang w:val="fr-FR"/>
        </w:rPr>
      </w:pPr>
      <w:r w:rsidRPr="004F2812">
        <w:rPr>
          <w:b/>
          <w:lang w:val="fr-FR"/>
        </w:rPr>
        <w:t>APPENDIX K</w:t>
      </w:r>
    </w:p>
    <w:p w14:paraId="431D1065" w14:textId="77777777" w:rsidR="00213F25" w:rsidRPr="004F2812" w:rsidRDefault="00213F25" w:rsidP="00213F25">
      <w:pPr>
        <w:tabs>
          <w:tab w:val="left" w:pos="4253"/>
        </w:tabs>
        <w:jc w:val="center"/>
        <w:rPr>
          <w:b/>
        </w:rPr>
      </w:pPr>
      <w:r w:rsidRPr="004F2812">
        <w:rPr>
          <w:b/>
        </w:rPr>
        <w:t>LIQUIDATED DAMAGES</w:t>
      </w:r>
    </w:p>
    <w:p w14:paraId="4D0ACB8F" w14:textId="77777777" w:rsidR="00213F25" w:rsidRPr="004F2812" w:rsidRDefault="00213F25" w:rsidP="00213F25">
      <w:pPr>
        <w:tabs>
          <w:tab w:val="left" w:pos="4253"/>
        </w:tabs>
        <w:jc w:val="center"/>
        <w:rPr>
          <w:b/>
        </w:rPr>
      </w:pPr>
    </w:p>
    <w:p w14:paraId="323007C3" w14:textId="77777777" w:rsidR="00213F25" w:rsidRPr="004F2812" w:rsidRDefault="00213F25" w:rsidP="00213F25">
      <w:pPr>
        <w:tabs>
          <w:tab w:val="left" w:pos="4253"/>
        </w:tabs>
        <w:ind w:left="2160"/>
      </w:pPr>
      <w:r w:rsidRPr="004F2812">
        <w:t>[Part One- Payable by Transmission Owner</w:t>
      </w:r>
    </w:p>
    <w:p w14:paraId="77A6A35F" w14:textId="3429D5C8" w:rsidR="00213F25" w:rsidRPr="004F2812" w:rsidRDefault="00213F25" w:rsidP="00213F25">
      <w:pPr>
        <w:tabs>
          <w:tab w:val="left" w:pos="4253"/>
        </w:tabs>
        <w:ind w:left="2160"/>
      </w:pPr>
      <w:r w:rsidRPr="004F2812">
        <w:t xml:space="preserve">Part Two  - Payable by </w:t>
      </w:r>
      <w:r w:rsidR="00355ADE">
        <w:t>The Company</w:t>
      </w:r>
      <w:r w:rsidRPr="004F2812">
        <w:t>]</w:t>
      </w:r>
    </w:p>
    <w:p w14:paraId="4ED6640E" w14:textId="77777777" w:rsidR="00213F25" w:rsidRPr="004F2812" w:rsidRDefault="00213F25" w:rsidP="00213F25">
      <w:pPr>
        <w:tabs>
          <w:tab w:val="left" w:pos="4253"/>
        </w:tabs>
        <w:jc w:val="center"/>
        <w:rPr>
          <w:b/>
        </w:rPr>
      </w:pPr>
    </w:p>
    <w:p w14:paraId="11C94056" w14:textId="77777777" w:rsidR="00213F25" w:rsidRPr="004F2812" w:rsidRDefault="00213F25" w:rsidP="00213F25">
      <w:pPr>
        <w:tabs>
          <w:tab w:val="left" w:pos="4253"/>
        </w:tabs>
        <w:jc w:val="center"/>
        <w:rPr>
          <w:b/>
        </w:rPr>
      </w:pPr>
      <w:r w:rsidRPr="004F2812">
        <w:rPr>
          <w:b/>
        </w:rPr>
        <w:t>APPENDIX L</w:t>
      </w:r>
    </w:p>
    <w:p w14:paraId="70B5CF26" w14:textId="77777777" w:rsidR="00213F25" w:rsidRPr="004F2812" w:rsidRDefault="00213F25" w:rsidP="001B6E7A">
      <w:pPr>
        <w:tabs>
          <w:tab w:val="left" w:pos="4253"/>
        </w:tabs>
        <w:jc w:val="center"/>
        <w:rPr>
          <w:b/>
        </w:rPr>
      </w:pPr>
      <w:r w:rsidRPr="004F2812">
        <w:rPr>
          <w:b/>
        </w:rPr>
        <w:t>ONE OFF WORKS</w:t>
      </w:r>
    </w:p>
    <w:p w14:paraId="09D8CF95" w14:textId="77777777" w:rsidR="00213F25" w:rsidRPr="004F2812" w:rsidRDefault="00213F25" w:rsidP="00213F25">
      <w:pPr>
        <w:tabs>
          <w:tab w:val="left" w:pos="4253"/>
        </w:tabs>
        <w:jc w:val="center"/>
        <w:rPr>
          <w:b/>
        </w:rPr>
      </w:pPr>
      <w:r w:rsidRPr="004F2812">
        <w:rPr>
          <w:b/>
        </w:rPr>
        <w:t>APPENDIX M</w:t>
      </w:r>
    </w:p>
    <w:p w14:paraId="5DA03476" w14:textId="77777777" w:rsidR="00213F25" w:rsidRPr="004F2812" w:rsidRDefault="00213F25" w:rsidP="00213F25">
      <w:pPr>
        <w:tabs>
          <w:tab w:val="left" w:pos="4253"/>
        </w:tabs>
        <w:jc w:val="center"/>
        <w:rPr>
          <w:b/>
        </w:rPr>
      </w:pPr>
      <w:r w:rsidRPr="004F2812">
        <w:rPr>
          <w:b/>
        </w:rPr>
        <w:lastRenderedPageBreak/>
        <w:t>SEVEN YEAR STATEMENT WORKS and ONE OFF WORKS</w:t>
      </w:r>
    </w:p>
    <w:p w14:paraId="66096895" w14:textId="77777777" w:rsidR="00213F25" w:rsidRPr="004F2812" w:rsidRDefault="00213F25" w:rsidP="00213F25">
      <w:pPr>
        <w:tabs>
          <w:tab w:val="left" w:pos="4253"/>
        </w:tabs>
        <w:jc w:val="center"/>
        <w:rPr>
          <w:b/>
        </w:rPr>
      </w:pPr>
    </w:p>
    <w:p w14:paraId="11FE148B" w14:textId="77777777" w:rsidR="00213F25" w:rsidRPr="004F2812" w:rsidRDefault="00213F25" w:rsidP="00213F25">
      <w:pPr>
        <w:tabs>
          <w:tab w:val="left" w:pos="4253"/>
        </w:tabs>
        <w:jc w:val="center"/>
        <w:rPr>
          <w:b/>
        </w:rPr>
      </w:pPr>
    </w:p>
    <w:p w14:paraId="5B66C800" w14:textId="77777777" w:rsidR="00213F25" w:rsidRPr="004F2812" w:rsidRDefault="00213F25" w:rsidP="00213F25">
      <w:pPr>
        <w:tabs>
          <w:tab w:val="left" w:pos="4253"/>
        </w:tabs>
        <w:jc w:val="center"/>
        <w:rPr>
          <w:b/>
        </w:rPr>
      </w:pPr>
    </w:p>
    <w:p w14:paraId="111387FD" w14:textId="77777777" w:rsidR="00213F25" w:rsidRPr="004F2812" w:rsidRDefault="00213F25" w:rsidP="00213F25">
      <w:pPr>
        <w:tabs>
          <w:tab w:val="left" w:pos="4253"/>
        </w:tabs>
        <w:jc w:val="center"/>
        <w:rPr>
          <w:b/>
        </w:rPr>
      </w:pPr>
    </w:p>
    <w:p w14:paraId="35549C2C" w14:textId="77777777" w:rsidR="00213F25" w:rsidRPr="004F2812" w:rsidRDefault="00213F25" w:rsidP="00213F25">
      <w:pPr>
        <w:tabs>
          <w:tab w:val="left" w:pos="4253"/>
        </w:tabs>
        <w:jc w:val="center"/>
        <w:rPr>
          <w:b/>
        </w:rPr>
      </w:pPr>
      <w:r w:rsidRPr="004F2812">
        <w:rPr>
          <w:b/>
        </w:rPr>
        <w:t>APPENDIX N</w:t>
      </w:r>
    </w:p>
    <w:p w14:paraId="09F824B8" w14:textId="77777777" w:rsidR="00213F25" w:rsidRPr="004F2812" w:rsidRDefault="00213F25" w:rsidP="00213F25">
      <w:pPr>
        <w:tabs>
          <w:tab w:val="left" w:pos="4253"/>
        </w:tabs>
        <w:jc w:val="center"/>
        <w:rPr>
          <w:b/>
        </w:rPr>
      </w:pPr>
      <w:r w:rsidRPr="004F2812">
        <w:rPr>
          <w:b/>
        </w:rPr>
        <w:t>CONSENTS WORKS</w:t>
      </w:r>
    </w:p>
    <w:p w14:paraId="0FA56D6E" w14:textId="77777777" w:rsidR="00213F25" w:rsidRPr="004F2812" w:rsidRDefault="00213F25" w:rsidP="00213F25">
      <w:pPr>
        <w:tabs>
          <w:tab w:val="left" w:pos="4253"/>
        </w:tabs>
        <w:jc w:val="center"/>
      </w:pPr>
    </w:p>
    <w:p w14:paraId="5863CC7B" w14:textId="77777777" w:rsidR="00213F25" w:rsidRPr="004F2812" w:rsidRDefault="00213F25" w:rsidP="00213F25">
      <w:pPr>
        <w:tabs>
          <w:tab w:val="left" w:pos="4253"/>
        </w:tabs>
        <w:jc w:val="center"/>
      </w:pPr>
    </w:p>
    <w:p w14:paraId="07A87B61" w14:textId="77777777" w:rsidR="00213F25" w:rsidRPr="004F2812" w:rsidRDefault="00213F25" w:rsidP="00213F25">
      <w:pPr>
        <w:tabs>
          <w:tab w:val="left" w:pos="4253"/>
        </w:tabs>
        <w:jc w:val="center"/>
      </w:pPr>
    </w:p>
    <w:p w14:paraId="6591F2E8" w14:textId="77777777" w:rsidR="00213F25" w:rsidRPr="004F2812" w:rsidRDefault="00213F25" w:rsidP="00213F25">
      <w:pPr>
        <w:tabs>
          <w:tab w:val="left" w:pos="4253"/>
        </w:tabs>
        <w:jc w:val="center"/>
        <w:rPr>
          <w:b/>
        </w:rPr>
      </w:pPr>
      <w:r w:rsidRPr="004F2812">
        <w:rPr>
          <w:b/>
        </w:rPr>
        <w:t>APPENDIX O</w:t>
      </w:r>
    </w:p>
    <w:p w14:paraId="2B2090BD" w14:textId="77777777" w:rsidR="00213F25" w:rsidRPr="004F2812" w:rsidRDefault="00213F25" w:rsidP="00213F25">
      <w:pPr>
        <w:tabs>
          <w:tab w:val="left" w:pos="4253"/>
        </w:tabs>
        <w:jc w:val="center"/>
        <w:rPr>
          <w:b/>
        </w:rPr>
      </w:pPr>
      <w:r w:rsidRPr="004F2812">
        <w:rPr>
          <w:b/>
        </w:rPr>
        <w:t>OFFSHORE WORKS CRITERIA</w:t>
      </w:r>
    </w:p>
    <w:p w14:paraId="1B5D7010" w14:textId="77777777" w:rsidR="00213F25" w:rsidRPr="004F2812" w:rsidRDefault="00213F25" w:rsidP="00213F25">
      <w:pPr>
        <w:tabs>
          <w:tab w:val="left" w:pos="4253"/>
        </w:tabs>
        <w:jc w:val="center"/>
        <w:rPr>
          <w:i/>
        </w:rPr>
      </w:pPr>
      <w:r w:rsidRPr="004F2812">
        <w:rPr>
          <w:i/>
        </w:rPr>
        <w:t>[List Agreed Criteria Following Tender Including Technical Specification Of Users Equipment, Technical specification of OFTO’s plant at transmission interface site and connection site, Site Specific Technical Conditions, Derogations, ownership boundary at connection site and transmission interface site]</w:t>
      </w:r>
    </w:p>
    <w:p w14:paraId="6AA0E1A3" w14:textId="77777777" w:rsidR="00213F25" w:rsidRPr="004F2812" w:rsidRDefault="00213F25" w:rsidP="00213F25">
      <w:pPr>
        <w:tabs>
          <w:tab w:val="left" w:pos="4253"/>
        </w:tabs>
        <w:jc w:val="center"/>
        <w:rPr>
          <w:b/>
        </w:rPr>
      </w:pPr>
    </w:p>
    <w:p w14:paraId="38FD2386" w14:textId="77777777" w:rsidR="00213F25" w:rsidRPr="004F2812" w:rsidRDefault="00213F25" w:rsidP="00213F25">
      <w:pPr>
        <w:tabs>
          <w:tab w:val="left" w:pos="4253"/>
        </w:tabs>
        <w:jc w:val="center"/>
        <w:rPr>
          <w:b/>
        </w:rPr>
      </w:pPr>
      <w:r w:rsidRPr="004F2812">
        <w:rPr>
          <w:b/>
        </w:rPr>
        <w:t>APPENDIX P</w:t>
      </w:r>
    </w:p>
    <w:p w14:paraId="6248A870" w14:textId="77777777" w:rsidR="00213F25" w:rsidRPr="004F2812" w:rsidRDefault="00213F25" w:rsidP="00213F25">
      <w:pPr>
        <w:tabs>
          <w:tab w:val="left" w:pos="4253"/>
        </w:tabs>
        <w:jc w:val="center"/>
        <w:rPr>
          <w:b/>
        </w:rPr>
      </w:pPr>
      <w:r w:rsidRPr="004F2812">
        <w:rPr>
          <w:b/>
        </w:rPr>
        <w:t>USER DATA</w:t>
      </w:r>
    </w:p>
    <w:p w14:paraId="1872CBF3" w14:textId="77777777" w:rsidR="00213F25" w:rsidRPr="004F2812" w:rsidRDefault="00213F25" w:rsidP="00213F25">
      <w:pPr>
        <w:tabs>
          <w:tab w:val="left" w:pos="4253"/>
        </w:tabs>
        <w:jc w:val="center"/>
        <w:rPr>
          <w:i/>
        </w:rPr>
      </w:pPr>
      <w:r w:rsidRPr="004F2812">
        <w:rPr>
          <w:i/>
        </w:rPr>
        <w:t>[CEC and TEC, number, type, rating of machines, including reactive capability]</w:t>
      </w:r>
    </w:p>
    <w:p w14:paraId="0706D50A" w14:textId="77777777" w:rsidR="00213F25" w:rsidRPr="004F2812" w:rsidRDefault="00213F25" w:rsidP="00213F25">
      <w:pPr>
        <w:tabs>
          <w:tab w:val="left" w:pos="4253"/>
        </w:tabs>
        <w:jc w:val="center"/>
        <w:rPr>
          <w:i/>
        </w:rPr>
      </w:pPr>
    </w:p>
    <w:p w14:paraId="2C27971B" w14:textId="77777777" w:rsidR="00213F25" w:rsidRPr="004F2812" w:rsidRDefault="00213F25" w:rsidP="00213F25">
      <w:pPr>
        <w:tabs>
          <w:tab w:val="left" w:pos="4253"/>
        </w:tabs>
        <w:jc w:val="center"/>
        <w:rPr>
          <w:b/>
        </w:rPr>
      </w:pPr>
    </w:p>
    <w:p w14:paraId="05DCC2AD" w14:textId="77777777" w:rsidR="00213F25" w:rsidRPr="004F2812" w:rsidRDefault="00213F25" w:rsidP="00213F25">
      <w:pPr>
        <w:tabs>
          <w:tab w:val="left" w:pos="4253"/>
        </w:tabs>
        <w:jc w:val="center"/>
        <w:rPr>
          <w:b/>
        </w:rPr>
      </w:pPr>
      <w:r w:rsidRPr="004F2812">
        <w:rPr>
          <w:b/>
        </w:rPr>
        <w:t>APPENDIX Q</w:t>
      </w:r>
    </w:p>
    <w:p w14:paraId="01250E7D" w14:textId="77777777" w:rsidR="00213F25" w:rsidRPr="004F2812" w:rsidRDefault="00213F25" w:rsidP="00213F25">
      <w:pPr>
        <w:tabs>
          <w:tab w:val="left" w:pos="4253"/>
        </w:tabs>
        <w:jc w:val="center"/>
        <w:rPr>
          <w:b/>
        </w:rPr>
      </w:pPr>
      <w:r w:rsidRPr="004F2812">
        <w:rPr>
          <w:b/>
        </w:rPr>
        <w:t>TRANSMISSION INTERFACE SITE WORKS/EMBEDDED TRANSMISSION INTERFACE SITE</w:t>
      </w:r>
    </w:p>
    <w:p w14:paraId="05A98843" w14:textId="77777777" w:rsidR="00213F25" w:rsidRPr="004F2812" w:rsidRDefault="00213F25" w:rsidP="00213F25">
      <w:pPr>
        <w:tabs>
          <w:tab w:val="left" w:pos="4253"/>
        </w:tabs>
        <w:jc w:val="center"/>
        <w:rPr>
          <w:i/>
        </w:rPr>
      </w:pPr>
      <w:r w:rsidRPr="004F2812">
        <w:rPr>
          <w:i/>
        </w:rPr>
        <w:t>[local works if any required to connect OFTO at Transmission Interface Site/Embedded Transmission Interface Site]</w:t>
      </w:r>
    </w:p>
    <w:p w14:paraId="53DD2451" w14:textId="77777777" w:rsidR="00213F25" w:rsidRPr="004F2812" w:rsidRDefault="00213F25" w:rsidP="00213F25">
      <w:pPr>
        <w:tabs>
          <w:tab w:val="left" w:pos="4253"/>
        </w:tabs>
        <w:jc w:val="center"/>
        <w:rPr>
          <w:b/>
        </w:rPr>
      </w:pPr>
    </w:p>
    <w:p w14:paraId="65C722AE" w14:textId="77777777" w:rsidR="00213F25" w:rsidRPr="004F2812" w:rsidRDefault="00213F25" w:rsidP="00213F25">
      <w:pPr>
        <w:tabs>
          <w:tab w:val="left" w:pos="4253"/>
        </w:tabs>
        <w:jc w:val="center"/>
        <w:rPr>
          <w:b/>
        </w:rPr>
      </w:pPr>
    </w:p>
    <w:p w14:paraId="238A5357" w14:textId="77777777" w:rsidR="00213F25" w:rsidRPr="004F2812" w:rsidRDefault="00213F25" w:rsidP="00213F25">
      <w:pPr>
        <w:tabs>
          <w:tab w:val="left" w:pos="4253"/>
        </w:tabs>
        <w:jc w:val="center"/>
        <w:rPr>
          <w:b/>
        </w:rPr>
      </w:pPr>
      <w:r w:rsidRPr="004F2812">
        <w:rPr>
          <w:b/>
        </w:rPr>
        <w:lastRenderedPageBreak/>
        <w:t>APPENDIX R</w:t>
      </w:r>
    </w:p>
    <w:p w14:paraId="0CABFA30" w14:textId="77777777" w:rsidR="00213F25" w:rsidRPr="004F2812" w:rsidRDefault="00213F25" w:rsidP="00213F25">
      <w:pPr>
        <w:tabs>
          <w:tab w:val="left" w:pos="4253"/>
        </w:tabs>
        <w:jc w:val="center"/>
        <w:rPr>
          <w:b/>
        </w:rPr>
      </w:pPr>
      <w:r w:rsidRPr="004F2812">
        <w:rPr>
          <w:b/>
        </w:rPr>
        <w:t>INITIAL SERVICES CAPABILITY SPECIFICATION</w:t>
      </w:r>
    </w:p>
    <w:p w14:paraId="3CA9C526" w14:textId="77777777" w:rsidR="00213F25" w:rsidRPr="004F2812" w:rsidRDefault="00213F25" w:rsidP="00213F25">
      <w:pPr>
        <w:tabs>
          <w:tab w:val="left" w:pos="4253"/>
        </w:tabs>
        <w:jc w:val="center"/>
        <w:rPr>
          <w:i/>
        </w:rPr>
      </w:pPr>
      <w:r w:rsidRPr="004F2812">
        <w:rPr>
          <w:i/>
        </w:rPr>
        <w:t>[Draft to be provided]</w:t>
      </w:r>
    </w:p>
    <w:p w14:paraId="57FD281B" w14:textId="77777777" w:rsidR="00213F25" w:rsidRPr="004F2812" w:rsidRDefault="00213F25" w:rsidP="00213F25">
      <w:pPr>
        <w:tabs>
          <w:tab w:val="left" w:pos="4253"/>
        </w:tabs>
        <w:jc w:val="center"/>
        <w:rPr>
          <w:b/>
        </w:rPr>
      </w:pPr>
    </w:p>
    <w:p w14:paraId="25F883D4" w14:textId="77777777" w:rsidR="00213F25" w:rsidRPr="004F2812" w:rsidRDefault="00213F25" w:rsidP="00213F25">
      <w:pPr>
        <w:tabs>
          <w:tab w:val="left" w:pos="4253"/>
        </w:tabs>
        <w:jc w:val="center"/>
        <w:rPr>
          <w:b/>
        </w:rPr>
      </w:pPr>
      <w:r w:rsidRPr="004F2812">
        <w:rPr>
          <w:b/>
        </w:rPr>
        <w:t>APPENDIX S</w:t>
      </w:r>
    </w:p>
    <w:p w14:paraId="49E624B2" w14:textId="77777777" w:rsidR="00213F25" w:rsidRPr="004F2812" w:rsidRDefault="00213F25" w:rsidP="00213F25">
      <w:pPr>
        <w:tabs>
          <w:tab w:val="left" w:pos="4253"/>
        </w:tabs>
        <w:jc w:val="center"/>
        <w:rPr>
          <w:b/>
        </w:rPr>
      </w:pPr>
      <w:r w:rsidRPr="004F2812">
        <w:rPr>
          <w:b/>
        </w:rPr>
        <w:t>MATTERS FOR COMPLETION REPORT</w:t>
      </w:r>
    </w:p>
    <w:p w14:paraId="1D1AA1D9" w14:textId="77777777" w:rsidR="00213F25" w:rsidRPr="004F2812" w:rsidRDefault="00213F25" w:rsidP="00213F25">
      <w:pPr>
        <w:tabs>
          <w:tab w:val="left" w:pos="4253"/>
        </w:tabs>
        <w:jc w:val="center"/>
      </w:pPr>
      <w:r w:rsidRPr="004F2812">
        <w:t>[List matters to be included which shall contain</w:t>
      </w:r>
    </w:p>
    <w:p w14:paraId="21BFCBDD" w14:textId="77777777" w:rsidR="00213F25" w:rsidRPr="004F2812" w:rsidRDefault="00213F25" w:rsidP="00213F25">
      <w:pPr>
        <w:numPr>
          <w:ilvl w:val="0"/>
          <w:numId w:val="16"/>
        </w:numPr>
        <w:tabs>
          <w:tab w:val="left" w:pos="4253"/>
        </w:tabs>
        <w:spacing w:after="0" w:line="240" w:lineRule="auto"/>
      </w:pPr>
      <w:r w:rsidRPr="004F2812">
        <w:t xml:space="preserve">Confirmation of Compliance Statement; </w:t>
      </w:r>
    </w:p>
    <w:p w14:paraId="55FCA271" w14:textId="77777777" w:rsidR="00213F25" w:rsidRPr="004F2812" w:rsidRDefault="00213F25" w:rsidP="00213F25">
      <w:pPr>
        <w:tabs>
          <w:tab w:val="left" w:pos="4253"/>
        </w:tabs>
        <w:spacing w:after="0" w:line="240" w:lineRule="auto"/>
        <w:ind w:left="2520"/>
      </w:pPr>
    </w:p>
    <w:p w14:paraId="57F0BBFD" w14:textId="77777777" w:rsidR="00213F25" w:rsidRPr="004F2812" w:rsidRDefault="00213F25" w:rsidP="00213F25">
      <w:pPr>
        <w:numPr>
          <w:ilvl w:val="0"/>
          <w:numId w:val="16"/>
        </w:numPr>
        <w:tabs>
          <w:tab w:val="left" w:pos="4253"/>
        </w:tabs>
        <w:spacing w:after="0" w:line="240" w:lineRule="auto"/>
      </w:pPr>
      <w:r w:rsidRPr="004F2812">
        <w:t xml:space="preserve">type test results\reports; </w:t>
      </w:r>
    </w:p>
    <w:p w14:paraId="4968CB2D" w14:textId="77777777" w:rsidR="00213F25" w:rsidRPr="004F2812" w:rsidRDefault="00213F25" w:rsidP="00213F25">
      <w:pPr>
        <w:tabs>
          <w:tab w:val="left" w:pos="4253"/>
        </w:tabs>
        <w:spacing w:after="0" w:line="240" w:lineRule="auto"/>
      </w:pPr>
    </w:p>
    <w:p w14:paraId="54475743" w14:textId="77777777" w:rsidR="00213F25" w:rsidRPr="004F2812" w:rsidRDefault="00213F25" w:rsidP="00213F25">
      <w:pPr>
        <w:numPr>
          <w:ilvl w:val="0"/>
          <w:numId w:val="16"/>
        </w:numPr>
        <w:tabs>
          <w:tab w:val="left" w:pos="4253"/>
        </w:tabs>
        <w:spacing w:after="0" w:line="240" w:lineRule="auto"/>
      </w:pPr>
      <w:r w:rsidRPr="004F2812">
        <w:t>confirmation that the signed CUSC Interface Agreement(s) are in place;</w:t>
      </w:r>
    </w:p>
    <w:p w14:paraId="4FEB7DFB" w14:textId="77777777" w:rsidR="00213F25" w:rsidRPr="004F2812" w:rsidRDefault="00213F25" w:rsidP="00213F25">
      <w:pPr>
        <w:tabs>
          <w:tab w:val="left" w:pos="4253"/>
        </w:tabs>
        <w:spacing w:after="0" w:line="240" w:lineRule="auto"/>
      </w:pPr>
    </w:p>
    <w:p w14:paraId="184CDB74" w14:textId="77777777" w:rsidR="00213F25" w:rsidRPr="004F2812" w:rsidRDefault="00213F25" w:rsidP="00213F25">
      <w:pPr>
        <w:numPr>
          <w:ilvl w:val="0"/>
          <w:numId w:val="16"/>
        </w:numPr>
        <w:tabs>
          <w:tab w:val="left" w:pos="4253"/>
        </w:tabs>
        <w:spacing w:after="0" w:line="240" w:lineRule="auto"/>
      </w:pPr>
      <w:r w:rsidRPr="004F2812">
        <w:t xml:space="preserve">confirmation that the signed Transmission Interface Agreement/Embedded Transmission Interface Agreement is in place; </w:t>
      </w:r>
    </w:p>
    <w:p w14:paraId="578BBFBD" w14:textId="77777777" w:rsidR="00213F25" w:rsidRPr="004F2812" w:rsidRDefault="00213F25" w:rsidP="00213F25">
      <w:pPr>
        <w:tabs>
          <w:tab w:val="left" w:pos="4253"/>
        </w:tabs>
        <w:spacing w:after="0" w:line="240" w:lineRule="auto"/>
      </w:pPr>
    </w:p>
    <w:p w14:paraId="2747A442" w14:textId="77777777" w:rsidR="00213F25" w:rsidRPr="004F2812" w:rsidRDefault="00213F25" w:rsidP="00213F25">
      <w:pPr>
        <w:numPr>
          <w:ilvl w:val="0"/>
          <w:numId w:val="16"/>
        </w:numPr>
        <w:tabs>
          <w:tab w:val="left" w:pos="4253"/>
        </w:tabs>
        <w:spacing w:after="0" w:line="240" w:lineRule="auto"/>
      </w:pPr>
      <w:r w:rsidRPr="004F2812">
        <w:t>confirmation that the signed Transmission Interface Site Specification/Embedded Transmission Site Specification is in place;</w:t>
      </w:r>
    </w:p>
    <w:p w14:paraId="02752F5A" w14:textId="77777777" w:rsidR="00213F25" w:rsidRPr="004F2812" w:rsidRDefault="00213F25" w:rsidP="00213F25">
      <w:pPr>
        <w:tabs>
          <w:tab w:val="left" w:pos="4253"/>
        </w:tabs>
        <w:spacing w:after="0" w:line="240" w:lineRule="auto"/>
      </w:pPr>
    </w:p>
    <w:p w14:paraId="64A64C16" w14:textId="77777777" w:rsidR="00213F25" w:rsidRPr="004F2812" w:rsidRDefault="00213F25" w:rsidP="00213F25">
      <w:pPr>
        <w:numPr>
          <w:ilvl w:val="0"/>
          <w:numId w:val="16"/>
        </w:numPr>
        <w:tabs>
          <w:tab w:val="left" w:pos="4253"/>
        </w:tabs>
        <w:spacing w:after="0" w:line="240" w:lineRule="auto"/>
      </w:pPr>
      <w:r w:rsidRPr="004F2812">
        <w:t>confirmation that the Services Capability Specification is in place;</w:t>
      </w:r>
    </w:p>
    <w:p w14:paraId="5AC1D144" w14:textId="77777777" w:rsidR="00213F25" w:rsidRPr="004F2812" w:rsidRDefault="00213F25" w:rsidP="00213F25">
      <w:pPr>
        <w:tabs>
          <w:tab w:val="left" w:pos="4253"/>
        </w:tabs>
        <w:spacing w:after="0" w:line="240" w:lineRule="auto"/>
      </w:pPr>
    </w:p>
    <w:p w14:paraId="58861669" w14:textId="77777777" w:rsidR="00213F25" w:rsidRPr="004F2812" w:rsidRDefault="00213F25" w:rsidP="00213F25">
      <w:pPr>
        <w:numPr>
          <w:ilvl w:val="0"/>
          <w:numId w:val="16"/>
        </w:numPr>
        <w:tabs>
          <w:tab w:val="left" w:pos="4253"/>
        </w:tabs>
        <w:spacing w:after="0" w:line="240" w:lineRule="auto"/>
      </w:pPr>
      <w:r w:rsidRPr="004F2812">
        <w:t>confirmation that Safety Rules have been exchanged;</w:t>
      </w:r>
    </w:p>
    <w:p w14:paraId="2B16ABE3" w14:textId="77777777" w:rsidR="00213F25" w:rsidRPr="004F2812" w:rsidRDefault="00213F25" w:rsidP="00213F25">
      <w:pPr>
        <w:tabs>
          <w:tab w:val="left" w:pos="4253"/>
        </w:tabs>
        <w:spacing w:after="0" w:line="240" w:lineRule="auto"/>
      </w:pPr>
    </w:p>
    <w:p w14:paraId="1FCCF2F7" w14:textId="77777777" w:rsidR="00213F25" w:rsidRPr="004F2812" w:rsidRDefault="00213F25" w:rsidP="00213F25">
      <w:pPr>
        <w:numPr>
          <w:ilvl w:val="0"/>
          <w:numId w:val="16"/>
        </w:numPr>
        <w:tabs>
          <w:tab w:val="left" w:pos="4253"/>
        </w:tabs>
        <w:spacing w:after="0" w:line="240" w:lineRule="auto"/>
      </w:pPr>
      <w:r w:rsidRPr="004F2812">
        <w:t>confirmation that the Connection Site Specification(s) are complete and in place; and,</w:t>
      </w:r>
    </w:p>
    <w:p w14:paraId="1491BCDC" w14:textId="77777777" w:rsidR="00213F25" w:rsidRPr="004F2812" w:rsidRDefault="00213F25" w:rsidP="00213F25">
      <w:pPr>
        <w:tabs>
          <w:tab w:val="left" w:pos="4253"/>
        </w:tabs>
        <w:spacing w:after="0" w:line="240" w:lineRule="auto"/>
      </w:pPr>
    </w:p>
    <w:p w14:paraId="3606F035" w14:textId="77777777" w:rsidR="00213F25" w:rsidRPr="004F2812" w:rsidRDefault="00213F25" w:rsidP="00213F25">
      <w:pPr>
        <w:numPr>
          <w:ilvl w:val="0"/>
          <w:numId w:val="16"/>
        </w:numPr>
        <w:tabs>
          <w:tab w:val="left" w:pos="4253"/>
        </w:tabs>
        <w:spacing w:after="0" w:line="240" w:lineRule="auto"/>
      </w:pPr>
      <w:r w:rsidRPr="004F2812">
        <w:t>confirmation that the Site Responsibility Schedule is complete and in place. ]</w:t>
      </w:r>
    </w:p>
    <w:p w14:paraId="4339E224" w14:textId="77777777" w:rsidR="00213F25" w:rsidRPr="004F2812" w:rsidRDefault="00213F25" w:rsidP="00213F25">
      <w:pPr>
        <w:tabs>
          <w:tab w:val="left" w:pos="4253"/>
        </w:tabs>
        <w:spacing w:after="0" w:line="240" w:lineRule="auto"/>
      </w:pPr>
    </w:p>
    <w:p w14:paraId="1EA56475" w14:textId="77777777" w:rsidR="00213F25" w:rsidRPr="004F2812" w:rsidRDefault="00213F25" w:rsidP="00213F25">
      <w:pPr>
        <w:tabs>
          <w:tab w:val="left" w:pos="4253"/>
        </w:tabs>
        <w:jc w:val="center"/>
        <w:rPr>
          <w:b/>
        </w:rPr>
      </w:pPr>
    </w:p>
    <w:p w14:paraId="4A0BAD20" w14:textId="77777777" w:rsidR="00213F25" w:rsidRPr="004F2812" w:rsidRDefault="00213F25" w:rsidP="00213F25">
      <w:pPr>
        <w:tabs>
          <w:tab w:val="left" w:pos="4253"/>
        </w:tabs>
        <w:jc w:val="center"/>
        <w:rPr>
          <w:b/>
        </w:rPr>
      </w:pPr>
    </w:p>
    <w:p w14:paraId="3CFD8F8C" w14:textId="77777777" w:rsidR="00213F25" w:rsidRPr="004F2812" w:rsidRDefault="00213F25" w:rsidP="00213F25">
      <w:pPr>
        <w:tabs>
          <w:tab w:val="left" w:pos="4253"/>
        </w:tabs>
        <w:jc w:val="center"/>
        <w:rPr>
          <w:b/>
        </w:rPr>
      </w:pPr>
      <w:r w:rsidRPr="004F2812">
        <w:rPr>
          <w:b/>
        </w:rPr>
        <w:t>APPENDIX T</w:t>
      </w:r>
      <w:r w:rsidRPr="004F2812">
        <w:rPr>
          <w:b/>
        </w:rPr>
        <w:br/>
        <w:t>TO Event of Default</w:t>
      </w:r>
    </w:p>
    <w:p w14:paraId="6678CF6A" w14:textId="43FB39CA" w:rsidR="00213F25" w:rsidRPr="004F2812" w:rsidRDefault="00213F25" w:rsidP="00213F25">
      <w:pPr>
        <w:tabs>
          <w:tab w:val="left" w:pos="4253"/>
        </w:tabs>
        <w:jc w:val="center"/>
        <w:rPr>
          <w:i/>
        </w:rPr>
      </w:pPr>
      <w:r w:rsidRPr="004F2812">
        <w:rPr>
          <w:i/>
        </w:rPr>
        <w:t xml:space="preserve">[Circumstances in which </w:t>
      </w:r>
      <w:r w:rsidR="009A5103">
        <w:rPr>
          <w:i/>
        </w:rPr>
        <w:t>The Company</w:t>
      </w:r>
      <w:r w:rsidRPr="004F2812">
        <w:rPr>
          <w:i/>
        </w:rPr>
        <w:t xml:space="preserve"> terminates and OFTO security can be called upon]</w:t>
      </w:r>
    </w:p>
    <w:p w14:paraId="43BA0261" w14:textId="77777777" w:rsidR="00213F25" w:rsidRPr="004F2812" w:rsidRDefault="00213F25" w:rsidP="00BB1EFC">
      <w:pPr>
        <w:tabs>
          <w:tab w:val="left" w:pos="4253"/>
        </w:tabs>
        <w:rPr>
          <w:i/>
        </w:rPr>
      </w:pPr>
    </w:p>
    <w:p w14:paraId="51FA1A28" w14:textId="77777777" w:rsidR="001B6E7A" w:rsidRPr="004F2812" w:rsidRDefault="001B6E7A" w:rsidP="00BB1EFC">
      <w:pPr>
        <w:tabs>
          <w:tab w:val="left" w:pos="4253"/>
        </w:tabs>
        <w:rPr>
          <w:i/>
        </w:rPr>
      </w:pPr>
    </w:p>
    <w:p w14:paraId="02CA3EFC" w14:textId="77777777" w:rsidR="00213F25" w:rsidRPr="004F2812" w:rsidRDefault="00213F25" w:rsidP="00213F25">
      <w:pPr>
        <w:tabs>
          <w:tab w:val="left" w:pos="4253"/>
        </w:tabs>
        <w:jc w:val="center"/>
        <w:rPr>
          <w:b/>
        </w:rPr>
      </w:pPr>
      <w:r w:rsidRPr="004F2812">
        <w:rPr>
          <w:b/>
        </w:rPr>
        <w:t>APPENDIX U</w:t>
      </w:r>
    </w:p>
    <w:p w14:paraId="23DF03D8" w14:textId="77777777" w:rsidR="00213F25" w:rsidRPr="004F2812" w:rsidRDefault="00213F25" w:rsidP="00213F25">
      <w:pPr>
        <w:tabs>
          <w:tab w:val="left" w:pos="4253"/>
        </w:tabs>
        <w:jc w:val="center"/>
        <w:rPr>
          <w:b/>
        </w:rPr>
      </w:pPr>
      <w:r w:rsidRPr="004F2812">
        <w:rPr>
          <w:b/>
        </w:rPr>
        <w:lastRenderedPageBreak/>
        <w:t>TRANSMISSION OWNER [CHARGES\COSTS] [and FORECAST OFFSHORE CONSTRUCTION COST and OFFSHORE CONSTRUCTION SECURED AMOUNT]</w:t>
      </w:r>
    </w:p>
    <w:p w14:paraId="3DA33516" w14:textId="17E4D5F3" w:rsidR="00213F25" w:rsidRPr="004F2812" w:rsidRDefault="00213F25" w:rsidP="00213F25">
      <w:pPr>
        <w:tabs>
          <w:tab w:val="left" w:pos="4253"/>
        </w:tabs>
        <w:jc w:val="center"/>
        <w:rPr>
          <w:i/>
        </w:rPr>
      </w:pPr>
      <w:r w:rsidRPr="004F2812">
        <w:rPr>
          <w:i/>
        </w:rPr>
        <w:t xml:space="preserve">[charges for </w:t>
      </w:r>
      <w:r w:rsidR="009A5103">
        <w:rPr>
          <w:i/>
        </w:rPr>
        <w:t>The Company</w:t>
      </w:r>
      <w:r w:rsidRPr="004F2812">
        <w:rPr>
          <w:i/>
        </w:rPr>
        <w:t>\pass on to USER]</w:t>
      </w:r>
    </w:p>
    <w:p w14:paraId="39385FA4" w14:textId="77777777" w:rsidR="00213F25" w:rsidRPr="004F2812" w:rsidRDefault="00213F25" w:rsidP="00213F25">
      <w:pPr>
        <w:tabs>
          <w:tab w:val="left" w:pos="4253"/>
        </w:tabs>
        <w:jc w:val="center"/>
        <w:rPr>
          <w:i/>
        </w:rPr>
      </w:pPr>
      <w:r w:rsidRPr="004F2812">
        <w:rPr>
          <w:i/>
        </w:rPr>
        <w:t>[amount to be secured by TO]</w:t>
      </w:r>
    </w:p>
    <w:p w14:paraId="42B9D777" w14:textId="77777777" w:rsidR="00213F25" w:rsidRPr="004F2812" w:rsidRDefault="00213F25" w:rsidP="00213F25">
      <w:pPr>
        <w:tabs>
          <w:tab w:val="left" w:pos="4253"/>
        </w:tabs>
        <w:jc w:val="center"/>
        <w:rPr>
          <w:i/>
        </w:rPr>
      </w:pPr>
    </w:p>
    <w:p w14:paraId="6E8BD59B" w14:textId="77777777" w:rsidR="00213F25" w:rsidRPr="004F2812" w:rsidRDefault="00213F25" w:rsidP="00213F25">
      <w:pPr>
        <w:tabs>
          <w:tab w:val="left" w:pos="4253"/>
        </w:tabs>
        <w:jc w:val="center"/>
        <w:rPr>
          <w:i/>
        </w:rPr>
      </w:pPr>
    </w:p>
    <w:p w14:paraId="058E924C" w14:textId="77777777" w:rsidR="00213F25" w:rsidRPr="004F2812" w:rsidRDefault="00213F25" w:rsidP="00213F25">
      <w:pPr>
        <w:tabs>
          <w:tab w:val="left" w:pos="4253"/>
        </w:tabs>
        <w:jc w:val="center"/>
        <w:rPr>
          <w:b/>
        </w:rPr>
      </w:pPr>
      <w:r w:rsidRPr="004F2812">
        <w:rPr>
          <w:b/>
        </w:rPr>
        <w:t>APPENDIX V</w:t>
      </w:r>
    </w:p>
    <w:p w14:paraId="498F322B" w14:textId="77777777" w:rsidR="00213F25" w:rsidRPr="004F2812" w:rsidRDefault="00213F25" w:rsidP="00213F25">
      <w:pPr>
        <w:tabs>
          <w:tab w:val="left" w:pos="4253"/>
        </w:tabs>
        <w:jc w:val="center"/>
        <w:rPr>
          <w:b/>
        </w:rPr>
      </w:pPr>
      <w:r w:rsidRPr="004F2812">
        <w:rPr>
          <w:b/>
        </w:rPr>
        <w:t>FORM OF BI-ANNUNAL ESTIMATE</w:t>
      </w:r>
    </w:p>
    <w:p w14:paraId="15847D2E" w14:textId="77777777" w:rsidR="00213F25" w:rsidRPr="004F2812" w:rsidRDefault="00213F25" w:rsidP="00213F25">
      <w:pPr>
        <w:tabs>
          <w:tab w:val="left" w:pos="4253"/>
        </w:tabs>
        <w:jc w:val="center"/>
        <w:rPr>
          <w:i/>
        </w:rPr>
      </w:pPr>
      <w:r w:rsidRPr="004F2812">
        <w:rPr>
          <w:i/>
        </w:rPr>
        <w:t>[for purposes of clause 7]</w:t>
      </w:r>
    </w:p>
    <w:p w14:paraId="16C31439" w14:textId="77777777" w:rsidR="00213F25" w:rsidRPr="004F2812" w:rsidRDefault="00213F25" w:rsidP="00213F25">
      <w:pPr>
        <w:tabs>
          <w:tab w:val="left" w:pos="4253"/>
        </w:tabs>
        <w:jc w:val="center"/>
        <w:rPr>
          <w:i/>
        </w:rPr>
      </w:pPr>
    </w:p>
    <w:p w14:paraId="54EB7F42" w14:textId="77777777" w:rsidR="00213F25" w:rsidRPr="004F2812" w:rsidRDefault="00213F25" w:rsidP="00213F25">
      <w:pPr>
        <w:tabs>
          <w:tab w:val="left" w:pos="4253"/>
        </w:tabs>
        <w:jc w:val="center"/>
        <w:rPr>
          <w:i/>
        </w:rPr>
      </w:pPr>
    </w:p>
    <w:p w14:paraId="697DFBCA" w14:textId="77777777" w:rsidR="00213F25" w:rsidRPr="004F2812" w:rsidRDefault="00213F25" w:rsidP="00213F25">
      <w:pPr>
        <w:tabs>
          <w:tab w:val="left" w:pos="4253"/>
        </w:tabs>
        <w:jc w:val="center"/>
        <w:rPr>
          <w:b/>
        </w:rPr>
      </w:pPr>
      <w:r w:rsidRPr="004F2812">
        <w:rPr>
          <w:b/>
        </w:rPr>
        <w:t>APPENDIX W</w:t>
      </w:r>
    </w:p>
    <w:p w14:paraId="2131550B" w14:textId="77777777" w:rsidR="00213F25" w:rsidRPr="004F2812" w:rsidRDefault="00213F25" w:rsidP="00213F25">
      <w:pPr>
        <w:tabs>
          <w:tab w:val="left" w:pos="4253"/>
        </w:tabs>
        <w:jc w:val="center"/>
        <w:rPr>
          <w:b/>
        </w:rPr>
      </w:pPr>
      <w:r w:rsidRPr="004F2812">
        <w:rPr>
          <w:b/>
        </w:rPr>
        <w:t>TRANSMISSION INTERFACE SITE SPECIF</w:t>
      </w:r>
      <w:r w:rsidR="00BB1EFC" w:rsidRPr="004F2812">
        <w:rPr>
          <w:b/>
        </w:rPr>
        <w:t>I</w:t>
      </w:r>
      <w:r w:rsidRPr="004F2812">
        <w:rPr>
          <w:b/>
        </w:rPr>
        <w:t>CATION/EMBEDDED TRANSMISSION INTERFACE SITE SPECIFCATION</w:t>
      </w:r>
    </w:p>
    <w:p w14:paraId="7C98469B" w14:textId="77777777" w:rsidR="00213F25" w:rsidRPr="004F2812" w:rsidRDefault="00213F25" w:rsidP="00213F25">
      <w:pPr>
        <w:tabs>
          <w:tab w:val="left" w:pos="4253"/>
        </w:tabs>
        <w:jc w:val="center"/>
        <w:rPr>
          <w:i/>
        </w:rPr>
      </w:pPr>
      <w:r w:rsidRPr="004F2812">
        <w:rPr>
          <w:i/>
        </w:rPr>
        <w:t>[draft to be provided]</w:t>
      </w:r>
    </w:p>
    <w:p w14:paraId="78D9B0AD" w14:textId="77777777" w:rsidR="00213F25" w:rsidRPr="004F2812" w:rsidRDefault="00213F25" w:rsidP="00213F25">
      <w:pPr>
        <w:tabs>
          <w:tab w:val="left" w:pos="4253"/>
        </w:tabs>
        <w:jc w:val="center"/>
        <w:rPr>
          <w:i/>
        </w:rPr>
      </w:pPr>
    </w:p>
    <w:p w14:paraId="525BCD2A" w14:textId="77777777" w:rsidR="00BB1EFC" w:rsidRPr="004F2812"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APPENDIX X</w:t>
      </w:r>
    </w:p>
    <w:p w14:paraId="26DAA8E3" w14:textId="77777777" w:rsidR="00BB1EFC" w:rsidRPr="00BB1EFC"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ATTRIBUTABLE WORKS</w:t>
      </w:r>
    </w:p>
    <w:p w14:paraId="2D8DE422" w14:textId="77777777" w:rsidR="00213F25" w:rsidRDefault="00213F25" w:rsidP="00213F25">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left"/>
        <w:rPr>
          <w:sz w:val="22"/>
        </w:rPr>
      </w:pPr>
    </w:p>
    <w:p w14:paraId="3775B3C2" w14:textId="77777777" w:rsidR="00213F25" w:rsidRDefault="00213F25" w:rsidP="00213F25"/>
    <w:p w14:paraId="397DF74A" w14:textId="77777777" w:rsidR="00644A95" w:rsidRDefault="00644A95"/>
    <w:sectPr w:rsidR="00644A95" w:rsidSect="00017D1C">
      <w:headerReference w:type="default" r:id="rId15"/>
      <w:footerReference w:type="default" r:id="rId16"/>
      <w:pgSz w:w="11906" w:h="16838" w:code="9"/>
      <w:pgMar w:top="1440" w:right="1559" w:bottom="1134" w:left="1701" w:header="1134" w:footer="142"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D8214" w14:textId="77777777" w:rsidR="00BD08B8" w:rsidRDefault="00BD08B8">
      <w:r>
        <w:separator/>
      </w:r>
    </w:p>
  </w:endnote>
  <w:endnote w:type="continuationSeparator" w:id="0">
    <w:p w14:paraId="76997E33" w14:textId="77777777" w:rsidR="00BD08B8" w:rsidRDefault="00BD08B8">
      <w:r>
        <w:continuationSeparator/>
      </w:r>
    </w:p>
  </w:endnote>
  <w:endnote w:type="continuationNotice" w:id="1">
    <w:p w14:paraId="73008B78" w14:textId="77777777" w:rsidR="00BD08B8" w:rsidRDefault="00BD08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906C" w14:textId="1999230C" w:rsidR="00BA6284" w:rsidRDefault="00BA62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1FB7">
      <w:rPr>
        <w:rStyle w:val="PageNumber"/>
        <w:noProof/>
      </w:rPr>
      <w:t>2</w:t>
    </w:r>
    <w:r>
      <w:rPr>
        <w:rStyle w:val="PageNumber"/>
      </w:rPr>
      <w:fldChar w:fldCharType="end"/>
    </w:r>
  </w:p>
  <w:p w14:paraId="7BFB6762" w14:textId="77777777" w:rsidR="00BA6284" w:rsidRDefault="00BA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44B9" w14:textId="0BA9F0A1" w:rsidR="00393D9D" w:rsidRDefault="00BA6284" w:rsidP="00E11A1C">
    <w:pPr>
      <w:pStyle w:val="Footer"/>
      <w:tabs>
        <w:tab w:val="clear" w:pos="8505"/>
        <w:tab w:val="left" w:pos="6000"/>
      </w:tabs>
    </w:pPr>
    <w:r w:rsidRPr="00E1689C">
      <w:t xml:space="preserve">Version </w:t>
    </w:r>
    <w:r w:rsidR="00B308CE" w:rsidRPr="00BB7D6F">
      <w:t>10</w:t>
    </w:r>
    <w:r w:rsidRPr="00E1689C">
      <w:t xml:space="preserve">                                                   </w:t>
    </w:r>
    <w:r w:rsidRPr="00E1689C">
      <w:rPr>
        <w:szCs w:val="16"/>
      </w:rPr>
      <w:t xml:space="preserve">   Schedule 9- </w:t>
    </w:r>
    <w:r w:rsidRPr="00E1689C">
      <w:rPr>
        <w:rStyle w:val="PageNumber"/>
        <w:sz w:val="16"/>
        <w:szCs w:val="16"/>
      </w:rPr>
      <w:fldChar w:fldCharType="begin"/>
    </w:r>
    <w:r w:rsidRPr="00E1689C">
      <w:rPr>
        <w:rStyle w:val="PageNumber"/>
        <w:sz w:val="16"/>
        <w:szCs w:val="16"/>
      </w:rPr>
      <w:instrText xml:space="preserve"> PAGE </w:instrText>
    </w:r>
    <w:r w:rsidRPr="00E1689C">
      <w:rPr>
        <w:rStyle w:val="PageNumber"/>
        <w:sz w:val="16"/>
        <w:szCs w:val="16"/>
      </w:rPr>
      <w:fldChar w:fldCharType="separate"/>
    </w:r>
    <w:r w:rsidR="0001221A" w:rsidRPr="00E1689C">
      <w:rPr>
        <w:rStyle w:val="PageNumber"/>
        <w:noProof/>
        <w:sz w:val="16"/>
        <w:szCs w:val="16"/>
      </w:rPr>
      <w:t>24</w:t>
    </w:r>
    <w:r w:rsidRPr="00E1689C">
      <w:rPr>
        <w:rStyle w:val="PageNumber"/>
        <w:sz w:val="16"/>
        <w:szCs w:val="16"/>
      </w:rPr>
      <w:fldChar w:fldCharType="end"/>
    </w:r>
    <w:r w:rsidRPr="00E1689C">
      <w:rPr>
        <w:szCs w:val="16"/>
      </w:rPr>
      <w:t xml:space="preserve">  </w:t>
    </w:r>
    <w:r w:rsidRPr="00E1689C">
      <w:rPr>
        <w:rStyle w:val="PageNumber"/>
        <w:sz w:val="16"/>
        <w:szCs w:val="16"/>
      </w:rPr>
      <w:t xml:space="preserve">     </w:t>
    </w:r>
    <w:r w:rsidRPr="00E1689C">
      <w:rPr>
        <w:rStyle w:val="PageNumber"/>
      </w:rPr>
      <w:t xml:space="preserve">                                            </w:t>
    </w:r>
    <w:r w:rsidR="00B308CE" w:rsidRPr="00BB7D6F">
      <w:t>0</w:t>
    </w:r>
    <w:r w:rsidR="007E275F" w:rsidRPr="00BB7D6F">
      <w:t>1</w:t>
    </w:r>
    <w:r w:rsidR="00B308CE" w:rsidRPr="00BB7D6F">
      <w:t xml:space="preserve"> December </w:t>
    </w:r>
    <w:r w:rsidR="00A77623" w:rsidRPr="00BB7D6F">
      <w:t>202</w:t>
    </w:r>
    <w:r w:rsidR="002C72AC" w:rsidRPr="00BB7D6F">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5DB" w14:textId="03E8E05E" w:rsidR="00BA6284" w:rsidRDefault="00BA6284">
    <w:pPr>
      <w:pStyle w:val="Footer"/>
      <w:jc w:val="center"/>
    </w:pPr>
    <w:r>
      <w:t xml:space="preserve"> </w:t>
    </w:r>
    <w:r w:rsidRPr="000315EA">
      <w:t xml:space="preserve">Version </w:t>
    </w:r>
    <w:r w:rsidR="004117C2">
      <w:t>10</w:t>
    </w:r>
    <w:r>
      <w:t xml:space="preserve">                                               </w:t>
    </w:r>
    <w:r w:rsidRPr="00E11A1C">
      <w:rPr>
        <w:szCs w:val="16"/>
      </w:rPr>
      <w:t xml:space="preserve">             Schedule 9-</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sidR="0001221A">
      <w:rPr>
        <w:rStyle w:val="PageNumber"/>
        <w:noProof/>
        <w:sz w:val="16"/>
        <w:szCs w:val="16"/>
      </w:rPr>
      <w:t>1</w:t>
    </w:r>
    <w:r w:rsidRPr="00E11A1C">
      <w:rPr>
        <w:rStyle w:val="PageNumber"/>
        <w:sz w:val="16"/>
        <w:szCs w:val="16"/>
      </w:rPr>
      <w:fldChar w:fldCharType="end"/>
    </w:r>
    <w:r w:rsidRPr="00E11A1C">
      <w:rPr>
        <w:szCs w:val="16"/>
      </w:rPr>
      <w:t xml:space="preserve">                 </w:t>
    </w:r>
    <w:r>
      <w:t xml:space="preserve">                                            </w:t>
    </w:r>
    <w:r w:rsidR="00546C5C">
      <w:t>01 December</w:t>
    </w:r>
    <w:r w:rsidR="00E51FB7">
      <w:t xml:space="preserve"> 2023</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A1AA" w14:textId="326C3A9A" w:rsidR="004B4814" w:rsidRDefault="004B4814" w:rsidP="00E11A1C">
    <w:pPr>
      <w:pStyle w:val="Footer"/>
      <w:tabs>
        <w:tab w:val="clear" w:pos="8505"/>
        <w:tab w:val="left" w:pos="6000"/>
      </w:tabs>
    </w:pPr>
    <w:r>
      <w:t xml:space="preserve">Version </w:t>
    </w:r>
    <w:r w:rsidR="003E53FC">
      <w:t>10</w:t>
    </w:r>
    <w:r>
      <w:t xml:space="preserve">                                                      </w:t>
    </w:r>
    <w:r w:rsidRPr="00E11A1C">
      <w:rPr>
        <w:szCs w:val="16"/>
      </w:rPr>
      <w:t xml:space="preserve">   Schedule 9- </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Pr>
        <w:rStyle w:val="PageNumber"/>
        <w:noProof/>
        <w:sz w:val="16"/>
        <w:szCs w:val="16"/>
      </w:rPr>
      <w:t>24</w:t>
    </w:r>
    <w:r w:rsidRPr="00E11A1C">
      <w:rPr>
        <w:rStyle w:val="PageNumber"/>
        <w:sz w:val="16"/>
        <w:szCs w:val="16"/>
      </w:rPr>
      <w:fldChar w:fldCharType="end"/>
    </w:r>
    <w:r w:rsidRPr="00E11A1C">
      <w:rPr>
        <w:szCs w:val="16"/>
      </w:rPr>
      <w:t xml:space="preserve">  </w:t>
    </w:r>
    <w:r w:rsidRPr="00E11A1C">
      <w:rPr>
        <w:rStyle w:val="PageNumber"/>
        <w:sz w:val="16"/>
        <w:szCs w:val="16"/>
      </w:rPr>
      <w:t xml:space="preserve">     </w:t>
    </w:r>
    <w:r>
      <w:rPr>
        <w:rStyle w:val="PageNumber"/>
      </w:rPr>
      <w:t xml:space="preserve">                                            </w:t>
    </w:r>
    <w:r w:rsidR="003E53FC">
      <w:t>01 December</w:t>
    </w:r>
    <w:r w:rsidR="00D67EC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79332" w14:textId="77777777" w:rsidR="00BD08B8" w:rsidRDefault="00BD08B8">
      <w:r>
        <w:separator/>
      </w:r>
    </w:p>
  </w:footnote>
  <w:footnote w:type="continuationSeparator" w:id="0">
    <w:p w14:paraId="5C283E02" w14:textId="77777777" w:rsidR="00BD08B8" w:rsidRDefault="00BD08B8">
      <w:r>
        <w:continuationSeparator/>
      </w:r>
    </w:p>
  </w:footnote>
  <w:footnote w:type="continuationNotice" w:id="1">
    <w:p w14:paraId="388F89F5" w14:textId="77777777" w:rsidR="00BD08B8" w:rsidRDefault="00BD08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B7DA" w14:textId="447A296B" w:rsidR="00F92933" w:rsidRPr="00492944" w:rsidRDefault="00F92933">
    <w:pPr>
      <w:pStyle w:val="Header"/>
      <w:rPr>
        <w:sz w:val="20"/>
        <w:szCs w:val="16"/>
      </w:rPr>
    </w:pPr>
    <w:r w:rsidRPr="00492944">
      <w:rPr>
        <w:color w:val="385623" w:themeColor="accent6" w:themeShade="80"/>
        <w:sz w:val="20"/>
        <w:szCs w:val="16"/>
      </w:rPr>
      <w:t>CM094 Proposed Legal Text Changes:</w:t>
    </w:r>
    <w:r w:rsidR="003B499F" w:rsidRPr="00492944">
      <w:rPr>
        <w:color w:val="385623" w:themeColor="accent6" w:themeShade="80"/>
        <w:sz w:val="20"/>
        <w:szCs w:val="16"/>
      </w:rPr>
      <w:t xml:space="preserve"> </w:t>
    </w:r>
    <w:hyperlink w:anchor="a75prov" w:history="1">
      <w:r w:rsidR="008E4B45" w:rsidRPr="00492944">
        <w:rPr>
          <w:rStyle w:val="Hyperlink"/>
          <w:sz w:val="20"/>
          <w:szCs w:val="16"/>
        </w:rPr>
        <w:t xml:space="preserve">TO Construction Terms </w:t>
      </w:r>
      <w:r w:rsidR="0008796B" w:rsidRPr="00492944">
        <w:rPr>
          <w:rStyle w:val="Hyperlink"/>
          <w:sz w:val="20"/>
          <w:szCs w:val="16"/>
        </w:rPr>
        <w:t xml:space="preserve">A </w:t>
      </w:r>
      <w:r w:rsidR="008E4B45" w:rsidRPr="00492944">
        <w:rPr>
          <w:rStyle w:val="Hyperlink"/>
          <w:sz w:val="20"/>
          <w:szCs w:val="16"/>
        </w:rPr>
        <w:t>7.5: Provision of Bi-annual Estimate</w:t>
      </w:r>
    </w:hyperlink>
    <w:r w:rsidR="008E4B45" w:rsidRPr="00492944">
      <w:rPr>
        <w:sz w:val="20"/>
        <w:szCs w:val="16"/>
      </w:rPr>
      <w:t xml:space="preserve"> </w:t>
    </w:r>
    <w:r w:rsidR="008E4B45" w:rsidRPr="00492944">
      <w:rPr>
        <w:color w:val="385623" w:themeColor="accent6" w:themeShade="80"/>
        <w:sz w:val="20"/>
        <w:szCs w:val="16"/>
      </w:rPr>
      <w:t>(</w:t>
    </w:r>
    <w:proofErr w:type="spellStart"/>
    <w:r w:rsidR="008E4B45" w:rsidRPr="00492944">
      <w:rPr>
        <w:color w:val="385623" w:themeColor="accent6" w:themeShade="80"/>
        <w:sz w:val="20"/>
        <w:szCs w:val="16"/>
      </w:rPr>
      <w:t>c</w:t>
    </w:r>
    <w:r w:rsidR="003C625F" w:rsidRPr="00492944">
      <w:rPr>
        <w:color w:val="385623" w:themeColor="accent6" w:themeShade="80"/>
        <w:sz w:val="20"/>
        <w:szCs w:val="16"/>
      </w:rPr>
      <w:t>trl+click</w:t>
    </w:r>
    <w:proofErr w:type="spellEnd"/>
    <w:r w:rsidR="003C625F" w:rsidRPr="00492944">
      <w:rPr>
        <w:color w:val="385623" w:themeColor="accent6" w:themeShade="80"/>
        <w:sz w:val="20"/>
        <w:szCs w:val="16"/>
      </w:rPr>
      <w:t>)</w:t>
    </w:r>
    <w:r w:rsidR="00843E5E">
      <w:rPr>
        <w:color w:val="385623" w:themeColor="accent6" w:themeShade="80"/>
        <w:sz w:val="20"/>
        <w:szCs w:val="16"/>
      </w:rPr>
      <w:t xml:space="preserve"> </w:t>
    </w:r>
    <w:hyperlink w:anchor="a12attr" w:history="1">
      <w:r w:rsidR="00843E5E" w:rsidRPr="00492944">
        <w:rPr>
          <w:rStyle w:val="Hyperlink"/>
          <w:sz w:val="20"/>
          <w:szCs w:val="16"/>
        </w:rPr>
        <w:t>1</w:t>
      </w:r>
      <w:r w:rsidR="00843E5E">
        <w:rPr>
          <w:rStyle w:val="Hyperlink"/>
          <w:sz w:val="20"/>
          <w:szCs w:val="16"/>
        </w:rPr>
        <w:t>2</w:t>
      </w:r>
      <w:r w:rsidR="00843E5E" w:rsidRPr="00492944">
        <w:rPr>
          <w:rStyle w:val="Hyperlink"/>
          <w:sz w:val="20"/>
          <w:szCs w:val="16"/>
        </w:rPr>
        <w:t>: Attributable Works where applicable only</w:t>
      </w:r>
    </w:hyperlink>
    <w:r w:rsidR="00843E5E" w:rsidRPr="00492944">
      <w:rPr>
        <w:sz w:val="20"/>
        <w:szCs w:val="16"/>
      </w:rPr>
      <w:t xml:space="preserve"> </w:t>
    </w:r>
    <w:r w:rsidR="00843E5E" w:rsidRPr="00492944">
      <w:rPr>
        <w:color w:val="385623" w:themeColor="accent6" w:themeShade="80"/>
        <w:sz w:val="20"/>
        <w:szCs w:val="16"/>
      </w:rPr>
      <w:t>(</w:t>
    </w:r>
    <w:proofErr w:type="spellStart"/>
    <w:r w:rsidR="00843E5E" w:rsidRPr="00492944">
      <w:rPr>
        <w:color w:val="385623" w:themeColor="accent6" w:themeShade="80"/>
        <w:sz w:val="20"/>
        <w:szCs w:val="16"/>
      </w:rPr>
      <w:t>ctrl+click</w:t>
    </w:r>
    <w:proofErr w:type="spellEnd"/>
    <w:r w:rsidR="00843E5E" w:rsidRPr="00492944">
      <w:rPr>
        <w:color w:val="385623" w:themeColor="accent6" w:themeShade="80"/>
        <w:sz w:val="20"/>
        <w:szCs w:val="16"/>
      </w:rPr>
      <w:t xml:space="preserve">) </w:t>
    </w:r>
    <w:r w:rsidR="002241EF" w:rsidRPr="00492944">
      <w:rPr>
        <w:color w:val="385623" w:themeColor="accent6" w:themeShade="80"/>
        <w:sz w:val="20"/>
        <w:szCs w:val="16"/>
      </w:rPr>
      <w:t xml:space="preserve"> </w:t>
    </w:r>
    <w:hyperlink w:anchor="b65prov" w:history="1">
      <w:r w:rsidR="002241EF" w:rsidRPr="00492944">
        <w:rPr>
          <w:rStyle w:val="Hyperlink"/>
          <w:sz w:val="20"/>
          <w:szCs w:val="16"/>
        </w:rPr>
        <w:t>TO Construction Terms B 6.5:</w:t>
      </w:r>
      <w:r w:rsidR="0023797D" w:rsidRPr="00492944">
        <w:rPr>
          <w:rStyle w:val="Hyperlink"/>
          <w:sz w:val="20"/>
          <w:szCs w:val="16"/>
        </w:rPr>
        <w:t xml:space="preserve"> Provision of Bi-annual Estimate</w:t>
      </w:r>
    </w:hyperlink>
    <w:r w:rsidR="002241EF" w:rsidRPr="00492944">
      <w:rPr>
        <w:sz w:val="20"/>
        <w:szCs w:val="16"/>
      </w:rPr>
      <w:t xml:space="preserve"> </w:t>
    </w:r>
    <w:r w:rsidR="0023797D" w:rsidRPr="00492944">
      <w:rPr>
        <w:color w:val="385623" w:themeColor="accent6" w:themeShade="80"/>
        <w:sz w:val="20"/>
        <w:szCs w:val="16"/>
      </w:rPr>
      <w:t>(</w:t>
    </w:r>
    <w:proofErr w:type="spellStart"/>
    <w:r w:rsidR="0023797D" w:rsidRPr="00492944">
      <w:rPr>
        <w:color w:val="385623" w:themeColor="accent6" w:themeShade="80"/>
        <w:sz w:val="20"/>
        <w:szCs w:val="16"/>
      </w:rPr>
      <w:t>ctrl+click</w:t>
    </w:r>
    <w:proofErr w:type="spellEnd"/>
    <w:r w:rsidR="0023797D" w:rsidRPr="00492944">
      <w:rPr>
        <w:color w:val="385623" w:themeColor="accent6" w:themeShade="80"/>
        <w:sz w:val="20"/>
        <w:szCs w:val="16"/>
      </w:rPr>
      <w:t>)</w:t>
    </w:r>
    <w:r w:rsidR="00B57CA0" w:rsidRPr="00492944">
      <w:rPr>
        <w:color w:val="385623" w:themeColor="accent6" w:themeShade="80"/>
        <w:sz w:val="20"/>
        <w:szCs w:val="16"/>
      </w:rPr>
      <w:t xml:space="preserve"> </w:t>
    </w:r>
    <w:hyperlink w:anchor="b11attr" w:history="1">
      <w:r w:rsidR="00B57CA0" w:rsidRPr="00492944">
        <w:rPr>
          <w:rStyle w:val="Hyperlink"/>
          <w:sz w:val="20"/>
          <w:szCs w:val="16"/>
        </w:rPr>
        <w:t>11: Attrib</w:t>
      </w:r>
      <w:r w:rsidR="00216189" w:rsidRPr="00492944">
        <w:rPr>
          <w:rStyle w:val="Hyperlink"/>
          <w:sz w:val="20"/>
          <w:szCs w:val="16"/>
        </w:rPr>
        <w:t>utable Works where applicable only</w:t>
      </w:r>
    </w:hyperlink>
    <w:r w:rsidR="00216189" w:rsidRPr="00492944">
      <w:rPr>
        <w:sz w:val="20"/>
        <w:szCs w:val="16"/>
      </w:rPr>
      <w:t xml:space="preserve"> </w:t>
    </w:r>
    <w:r w:rsidR="00216189" w:rsidRPr="00492944">
      <w:rPr>
        <w:color w:val="385623" w:themeColor="accent6" w:themeShade="80"/>
        <w:sz w:val="20"/>
        <w:szCs w:val="16"/>
      </w:rPr>
      <w:t>(</w:t>
    </w:r>
    <w:proofErr w:type="spellStart"/>
    <w:r w:rsidR="00216189" w:rsidRPr="00492944">
      <w:rPr>
        <w:color w:val="385623" w:themeColor="accent6" w:themeShade="80"/>
        <w:sz w:val="20"/>
        <w:szCs w:val="16"/>
      </w:rPr>
      <w:t>ctrl+click</w:t>
    </w:r>
    <w:proofErr w:type="spellEnd"/>
    <w:r w:rsidR="00216189" w:rsidRPr="00492944">
      <w:rPr>
        <w:color w:val="385623" w:themeColor="accent6" w:themeShade="80"/>
        <w:sz w:val="20"/>
        <w:szCs w:val="16"/>
      </w:rPr>
      <w:t>)</w:t>
    </w:r>
    <w:r w:rsidR="00492944" w:rsidRPr="00492944">
      <w:rPr>
        <w:color w:val="385623" w:themeColor="accent6" w:themeShade="80"/>
        <w:sz w:val="20"/>
        <w:szCs w:val="16"/>
      </w:rPr>
      <w:t xml:space="preserve"> </w:t>
    </w:r>
    <w:hyperlink w:anchor="c75prov" w:history="1">
      <w:r w:rsidR="00492944" w:rsidRPr="00492944">
        <w:rPr>
          <w:rStyle w:val="Hyperlink"/>
          <w:sz w:val="20"/>
          <w:szCs w:val="16"/>
        </w:rPr>
        <w:t>TO Construction Terms C 7.5: Provision of Bi-annual Estimate</w:t>
      </w:r>
    </w:hyperlink>
    <w:r w:rsidR="00492944" w:rsidRPr="00492944">
      <w:rPr>
        <w:sz w:val="20"/>
        <w:szCs w:val="16"/>
      </w:rPr>
      <w:t xml:space="preserve"> </w:t>
    </w:r>
    <w:r w:rsidR="00492944" w:rsidRPr="00492944">
      <w:rPr>
        <w:color w:val="385623" w:themeColor="accent6" w:themeShade="80"/>
        <w:sz w:val="20"/>
        <w:szCs w:val="16"/>
      </w:rPr>
      <w:t>(</w:t>
    </w:r>
    <w:proofErr w:type="spellStart"/>
    <w:r w:rsidR="00492944" w:rsidRPr="00492944">
      <w:rPr>
        <w:color w:val="385623" w:themeColor="accent6" w:themeShade="80"/>
        <w:sz w:val="20"/>
        <w:szCs w:val="16"/>
      </w:rPr>
      <w:t>ctrl+click</w:t>
    </w:r>
    <w:proofErr w:type="spellEnd"/>
    <w:r w:rsidR="00492944" w:rsidRPr="00492944">
      <w:rPr>
        <w:color w:val="385623" w:themeColor="accent6" w:themeShade="80"/>
        <w:sz w:val="20"/>
        <w:szCs w:val="16"/>
      </w:rPr>
      <w:t>)</w:t>
    </w:r>
    <w:r w:rsidR="00843E5E">
      <w:rPr>
        <w:color w:val="385623" w:themeColor="accent6" w:themeShade="80"/>
        <w:sz w:val="20"/>
        <w:szCs w:val="16"/>
      </w:rPr>
      <w:t xml:space="preserve"> </w:t>
    </w:r>
    <w:hyperlink w:anchor="c12attr" w:history="1">
      <w:r w:rsidR="00843E5E">
        <w:rPr>
          <w:rStyle w:val="Hyperlink"/>
          <w:sz w:val="20"/>
          <w:szCs w:val="16"/>
        </w:rPr>
        <w:t>12: Attributable Works</w:t>
      </w:r>
    </w:hyperlink>
    <w:r w:rsidR="00843E5E" w:rsidRPr="00492944">
      <w:rPr>
        <w:sz w:val="20"/>
        <w:szCs w:val="16"/>
      </w:rPr>
      <w:t xml:space="preserve"> </w:t>
    </w:r>
    <w:r w:rsidR="00843E5E" w:rsidRPr="00492944">
      <w:rPr>
        <w:color w:val="385623" w:themeColor="accent6" w:themeShade="80"/>
        <w:sz w:val="20"/>
        <w:szCs w:val="16"/>
      </w:rPr>
      <w:t>(</w:t>
    </w:r>
    <w:proofErr w:type="spellStart"/>
    <w:r w:rsidR="00843E5E" w:rsidRPr="00492944">
      <w:rPr>
        <w:color w:val="385623" w:themeColor="accent6" w:themeShade="80"/>
        <w:sz w:val="20"/>
        <w:szCs w:val="16"/>
      </w:rPr>
      <w:t>ctrl+click</w:t>
    </w:r>
    <w:proofErr w:type="spellEnd"/>
    <w:r w:rsidR="00843E5E" w:rsidRPr="00492944">
      <w:rPr>
        <w:color w:val="385623" w:themeColor="accent6" w:themeShade="80"/>
        <w:sz w:val="20"/>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35FC" w14:textId="77777777" w:rsidR="00BA6284" w:rsidRDefault="00BA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AAB14C2"/>
    <w:multiLevelType w:val="multilevel"/>
    <w:tmpl w:val="FB22FAFC"/>
    <w:lvl w:ilvl="0">
      <w:start w:val="2"/>
      <w:numFmt w:val="decimal"/>
      <w:lvlText w:val="%1"/>
      <w:lvlJc w:val="left"/>
      <w:pPr>
        <w:tabs>
          <w:tab w:val="num" w:pos="855"/>
        </w:tabs>
        <w:ind w:left="855" w:hanging="855"/>
      </w:pPr>
      <w:rPr>
        <w:rFonts w:hint="default"/>
      </w:rPr>
    </w:lvl>
    <w:lvl w:ilvl="1">
      <w:start w:val="20"/>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1" w15:restartNumberingAfterBreak="0">
    <w:nsid w:val="53B76676"/>
    <w:multiLevelType w:val="hybridMultilevel"/>
    <w:tmpl w:val="0A884438"/>
    <w:lvl w:ilvl="0" w:tplc="A4C2440C">
      <w:start w:val="3"/>
      <w:numFmt w:val="lowerLetter"/>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8451794">
    <w:abstractNumId w:val="0"/>
  </w:num>
  <w:num w:numId="2" w16cid:durableId="582495459">
    <w:abstractNumId w:val="10"/>
  </w:num>
  <w:num w:numId="3" w16cid:durableId="12268544">
    <w:abstractNumId w:val="5"/>
  </w:num>
  <w:num w:numId="4" w16cid:durableId="1984190891">
    <w:abstractNumId w:val="12"/>
  </w:num>
  <w:num w:numId="5" w16cid:durableId="1345669222">
    <w:abstractNumId w:val="4"/>
  </w:num>
  <w:num w:numId="6" w16cid:durableId="1634796759">
    <w:abstractNumId w:val="6"/>
  </w:num>
  <w:num w:numId="7" w16cid:durableId="783039511">
    <w:abstractNumId w:val="14"/>
  </w:num>
  <w:num w:numId="8" w16cid:durableId="2122450870">
    <w:abstractNumId w:val="16"/>
  </w:num>
  <w:num w:numId="9" w16cid:durableId="519703256">
    <w:abstractNumId w:val="1"/>
  </w:num>
  <w:num w:numId="10" w16cid:durableId="204875476">
    <w:abstractNumId w:val="7"/>
  </w:num>
  <w:num w:numId="11" w16cid:durableId="516424983">
    <w:abstractNumId w:val="15"/>
  </w:num>
  <w:num w:numId="12" w16cid:durableId="363287333">
    <w:abstractNumId w:val="3"/>
  </w:num>
  <w:num w:numId="13" w16cid:durableId="1217398575">
    <w:abstractNumId w:val="9"/>
  </w:num>
  <w:num w:numId="14" w16cid:durableId="2099669562">
    <w:abstractNumId w:val="8"/>
  </w:num>
  <w:num w:numId="15" w16cid:durableId="89550754">
    <w:abstractNumId w:val="2"/>
  </w:num>
  <w:num w:numId="16" w16cid:durableId="1205093307">
    <w:abstractNumId w:val="13"/>
  </w:num>
  <w:num w:numId="17" w16cid:durableId="1387147451">
    <w:abstractNumId w:val="5"/>
  </w:num>
  <w:num w:numId="18" w16cid:durableId="113313470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eil">
    <w15:presenceInfo w15:providerId="AD" w15:userId="S::neil.bennett@sse.com::13493a19-85ac-4968-8e58-77dc48540901"/>
  </w15:person>
  <w15:person w15:author="Angela Quinn">
    <w15:presenceInfo w15:providerId="AD" w15:userId="S::angela.quinn@uk.nationalgrid.com::296ec920-8dab-4760-82a1-80873ce31050"/>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25"/>
    <w:docVar w:name="dgnword-docGUID" w:val="{96109E8F-BFA6-40C8-82F8-B01C84743C1D}"/>
    <w:docVar w:name="dgnword-eventsink" w:val="585743672"/>
  </w:docVars>
  <w:rsids>
    <w:rsidRoot w:val="003271C3"/>
    <w:rsid w:val="00010CD9"/>
    <w:rsid w:val="00010DB2"/>
    <w:rsid w:val="000117A1"/>
    <w:rsid w:val="0001221A"/>
    <w:rsid w:val="00013678"/>
    <w:rsid w:val="00013979"/>
    <w:rsid w:val="00017D1C"/>
    <w:rsid w:val="0002376D"/>
    <w:rsid w:val="00025494"/>
    <w:rsid w:val="000315EA"/>
    <w:rsid w:val="00032CF7"/>
    <w:rsid w:val="00032E9C"/>
    <w:rsid w:val="00037360"/>
    <w:rsid w:val="000412F1"/>
    <w:rsid w:val="00042922"/>
    <w:rsid w:val="00046A63"/>
    <w:rsid w:val="00057F1D"/>
    <w:rsid w:val="00060C23"/>
    <w:rsid w:val="00063C37"/>
    <w:rsid w:val="00066055"/>
    <w:rsid w:val="0008796B"/>
    <w:rsid w:val="00090EF1"/>
    <w:rsid w:val="0009581D"/>
    <w:rsid w:val="000C6BF8"/>
    <w:rsid w:val="000D0097"/>
    <w:rsid w:val="00100A6C"/>
    <w:rsid w:val="00101D95"/>
    <w:rsid w:val="00115349"/>
    <w:rsid w:val="001164CB"/>
    <w:rsid w:val="00117F75"/>
    <w:rsid w:val="00133B3E"/>
    <w:rsid w:val="0015228D"/>
    <w:rsid w:val="00187FE4"/>
    <w:rsid w:val="001A234A"/>
    <w:rsid w:val="001A3010"/>
    <w:rsid w:val="001A537C"/>
    <w:rsid w:val="001A55B5"/>
    <w:rsid w:val="001A7038"/>
    <w:rsid w:val="001B1FEA"/>
    <w:rsid w:val="001B2E76"/>
    <w:rsid w:val="001B6C4F"/>
    <w:rsid w:val="001B6E7A"/>
    <w:rsid w:val="001C1111"/>
    <w:rsid w:val="001C2589"/>
    <w:rsid w:val="001C3812"/>
    <w:rsid w:val="001F6E3E"/>
    <w:rsid w:val="00201D6C"/>
    <w:rsid w:val="0020231F"/>
    <w:rsid w:val="00213F25"/>
    <w:rsid w:val="00216189"/>
    <w:rsid w:val="002241EF"/>
    <w:rsid w:val="0022672E"/>
    <w:rsid w:val="00231556"/>
    <w:rsid w:val="002343E0"/>
    <w:rsid w:val="0023797D"/>
    <w:rsid w:val="00244FAD"/>
    <w:rsid w:val="002451DA"/>
    <w:rsid w:val="002511A3"/>
    <w:rsid w:val="00260FF9"/>
    <w:rsid w:val="002732D7"/>
    <w:rsid w:val="00273B66"/>
    <w:rsid w:val="002753E2"/>
    <w:rsid w:val="00283D03"/>
    <w:rsid w:val="0029509A"/>
    <w:rsid w:val="00295CCE"/>
    <w:rsid w:val="002A5E40"/>
    <w:rsid w:val="002A77A5"/>
    <w:rsid w:val="002B27B6"/>
    <w:rsid w:val="002B375B"/>
    <w:rsid w:val="002C107F"/>
    <w:rsid w:val="002C72AC"/>
    <w:rsid w:val="002F00E4"/>
    <w:rsid w:val="002F3D78"/>
    <w:rsid w:val="002F5299"/>
    <w:rsid w:val="003240A3"/>
    <w:rsid w:val="003245F9"/>
    <w:rsid w:val="003271C3"/>
    <w:rsid w:val="00340BD6"/>
    <w:rsid w:val="00344D81"/>
    <w:rsid w:val="003551CA"/>
    <w:rsid w:val="00355ADE"/>
    <w:rsid w:val="00360DB2"/>
    <w:rsid w:val="00387670"/>
    <w:rsid w:val="00393D9D"/>
    <w:rsid w:val="00397D8D"/>
    <w:rsid w:val="003B38C8"/>
    <w:rsid w:val="003B499F"/>
    <w:rsid w:val="003C3B0E"/>
    <w:rsid w:val="003C5902"/>
    <w:rsid w:val="003C625F"/>
    <w:rsid w:val="003D241A"/>
    <w:rsid w:val="003E53FC"/>
    <w:rsid w:val="00407A4D"/>
    <w:rsid w:val="004117C2"/>
    <w:rsid w:val="00427C1D"/>
    <w:rsid w:val="00446EFF"/>
    <w:rsid w:val="0045002F"/>
    <w:rsid w:val="0045100D"/>
    <w:rsid w:val="00455D8D"/>
    <w:rsid w:val="00456033"/>
    <w:rsid w:val="00457A41"/>
    <w:rsid w:val="00466068"/>
    <w:rsid w:val="00474B2A"/>
    <w:rsid w:val="00474E4F"/>
    <w:rsid w:val="00487119"/>
    <w:rsid w:val="0049026D"/>
    <w:rsid w:val="004925FA"/>
    <w:rsid w:val="00492944"/>
    <w:rsid w:val="00494B6A"/>
    <w:rsid w:val="004A569B"/>
    <w:rsid w:val="004A7BE5"/>
    <w:rsid w:val="004B4814"/>
    <w:rsid w:val="004C6D8B"/>
    <w:rsid w:val="004D0A73"/>
    <w:rsid w:val="004D3E0C"/>
    <w:rsid w:val="004E0150"/>
    <w:rsid w:val="004E10E6"/>
    <w:rsid w:val="004F2812"/>
    <w:rsid w:val="00502F94"/>
    <w:rsid w:val="00511773"/>
    <w:rsid w:val="0051404B"/>
    <w:rsid w:val="00515A3B"/>
    <w:rsid w:val="00533C24"/>
    <w:rsid w:val="00537B10"/>
    <w:rsid w:val="0054125F"/>
    <w:rsid w:val="00546C5C"/>
    <w:rsid w:val="005507B3"/>
    <w:rsid w:val="00552A28"/>
    <w:rsid w:val="0055358E"/>
    <w:rsid w:val="00560046"/>
    <w:rsid w:val="00570560"/>
    <w:rsid w:val="0057074C"/>
    <w:rsid w:val="00571BE8"/>
    <w:rsid w:val="00575BC7"/>
    <w:rsid w:val="0057684C"/>
    <w:rsid w:val="00582602"/>
    <w:rsid w:val="00587CFA"/>
    <w:rsid w:val="005947FE"/>
    <w:rsid w:val="00597F50"/>
    <w:rsid w:val="005A549D"/>
    <w:rsid w:val="005B0A53"/>
    <w:rsid w:val="005B260F"/>
    <w:rsid w:val="005C1D78"/>
    <w:rsid w:val="005D35AC"/>
    <w:rsid w:val="005E1BBE"/>
    <w:rsid w:val="005E699D"/>
    <w:rsid w:val="0060644F"/>
    <w:rsid w:val="0061639B"/>
    <w:rsid w:val="00622D3F"/>
    <w:rsid w:val="00627A85"/>
    <w:rsid w:val="00644A95"/>
    <w:rsid w:val="00652D09"/>
    <w:rsid w:val="00653364"/>
    <w:rsid w:val="00670C05"/>
    <w:rsid w:val="006752E5"/>
    <w:rsid w:val="00684785"/>
    <w:rsid w:val="00694A5A"/>
    <w:rsid w:val="006A145A"/>
    <w:rsid w:val="006C2FC6"/>
    <w:rsid w:val="006D6C8D"/>
    <w:rsid w:val="006D6F69"/>
    <w:rsid w:val="006E2F9F"/>
    <w:rsid w:val="006E6520"/>
    <w:rsid w:val="006E697D"/>
    <w:rsid w:val="006F681A"/>
    <w:rsid w:val="00700061"/>
    <w:rsid w:val="00703276"/>
    <w:rsid w:val="007067DC"/>
    <w:rsid w:val="00707FD2"/>
    <w:rsid w:val="0071375C"/>
    <w:rsid w:val="00713FF4"/>
    <w:rsid w:val="00716057"/>
    <w:rsid w:val="0074073B"/>
    <w:rsid w:val="007506FC"/>
    <w:rsid w:val="00756D8B"/>
    <w:rsid w:val="00763B8E"/>
    <w:rsid w:val="007748A4"/>
    <w:rsid w:val="007813C0"/>
    <w:rsid w:val="007821F5"/>
    <w:rsid w:val="007859D4"/>
    <w:rsid w:val="00786971"/>
    <w:rsid w:val="007A166C"/>
    <w:rsid w:val="007B5DFE"/>
    <w:rsid w:val="007B66CC"/>
    <w:rsid w:val="007C390A"/>
    <w:rsid w:val="007C41D4"/>
    <w:rsid w:val="007C7B47"/>
    <w:rsid w:val="007C7E5A"/>
    <w:rsid w:val="007D44B1"/>
    <w:rsid w:val="007E13DF"/>
    <w:rsid w:val="007E275F"/>
    <w:rsid w:val="007E417B"/>
    <w:rsid w:val="007E68F2"/>
    <w:rsid w:val="007F1D9E"/>
    <w:rsid w:val="007F38FD"/>
    <w:rsid w:val="0080221A"/>
    <w:rsid w:val="00804092"/>
    <w:rsid w:val="00816B73"/>
    <w:rsid w:val="00823D59"/>
    <w:rsid w:val="00843E5E"/>
    <w:rsid w:val="008568BB"/>
    <w:rsid w:val="00862139"/>
    <w:rsid w:val="0087410D"/>
    <w:rsid w:val="0087423B"/>
    <w:rsid w:val="008757F9"/>
    <w:rsid w:val="00876BB8"/>
    <w:rsid w:val="00876CB9"/>
    <w:rsid w:val="00882BB4"/>
    <w:rsid w:val="00886A4C"/>
    <w:rsid w:val="008A363C"/>
    <w:rsid w:val="008A78FB"/>
    <w:rsid w:val="008B1B6F"/>
    <w:rsid w:val="008B5CAA"/>
    <w:rsid w:val="008C0896"/>
    <w:rsid w:val="008C14D1"/>
    <w:rsid w:val="008E2767"/>
    <w:rsid w:val="008E4B45"/>
    <w:rsid w:val="008F4C83"/>
    <w:rsid w:val="009024AD"/>
    <w:rsid w:val="00903778"/>
    <w:rsid w:val="009051DC"/>
    <w:rsid w:val="00906437"/>
    <w:rsid w:val="009203CF"/>
    <w:rsid w:val="00923703"/>
    <w:rsid w:val="00924745"/>
    <w:rsid w:val="00926C22"/>
    <w:rsid w:val="00927B57"/>
    <w:rsid w:val="00935C32"/>
    <w:rsid w:val="0094291C"/>
    <w:rsid w:val="00944379"/>
    <w:rsid w:val="0094584D"/>
    <w:rsid w:val="00960FE4"/>
    <w:rsid w:val="00967697"/>
    <w:rsid w:val="00972D8F"/>
    <w:rsid w:val="0097474B"/>
    <w:rsid w:val="00980DBC"/>
    <w:rsid w:val="009865B8"/>
    <w:rsid w:val="00991E4F"/>
    <w:rsid w:val="009956D5"/>
    <w:rsid w:val="009A5103"/>
    <w:rsid w:val="009C078E"/>
    <w:rsid w:val="009D1CB6"/>
    <w:rsid w:val="009E3D4C"/>
    <w:rsid w:val="009E60C2"/>
    <w:rsid w:val="009F6D9E"/>
    <w:rsid w:val="00A0698E"/>
    <w:rsid w:val="00A133A9"/>
    <w:rsid w:val="00A14C9F"/>
    <w:rsid w:val="00A222A7"/>
    <w:rsid w:val="00A2268D"/>
    <w:rsid w:val="00A2521D"/>
    <w:rsid w:val="00A31F55"/>
    <w:rsid w:val="00A42B5B"/>
    <w:rsid w:val="00A51043"/>
    <w:rsid w:val="00A631DC"/>
    <w:rsid w:val="00A63415"/>
    <w:rsid w:val="00A65DCD"/>
    <w:rsid w:val="00A77455"/>
    <w:rsid w:val="00A77623"/>
    <w:rsid w:val="00A77F36"/>
    <w:rsid w:val="00A83BBB"/>
    <w:rsid w:val="00A8649B"/>
    <w:rsid w:val="00A92559"/>
    <w:rsid w:val="00AA35EE"/>
    <w:rsid w:val="00AA71D5"/>
    <w:rsid w:val="00AB6632"/>
    <w:rsid w:val="00AE3187"/>
    <w:rsid w:val="00AE3904"/>
    <w:rsid w:val="00AF5A00"/>
    <w:rsid w:val="00B01DF9"/>
    <w:rsid w:val="00B03EA6"/>
    <w:rsid w:val="00B14DFB"/>
    <w:rsid w:val="00B308CE"/>
    <w:rsid w:val="00B4072C"/>
    <w:rsid w:val="00B46529"/>
    <w:rsid w:val="00B52410"/>
    <w:rsid w:val="00B57CA0"/>
    <w:rsid w:val="00B616D5"/>
    <w:rsid w:val="00B62C29"/>
    <w:rsid w:val="00B71E77"/>
    <w:rsid w:val="00B753C3"/>
    <w:rsid w:val="00B7626B"/>
    <w:rsid w:val="00B8290C"/>
    <w:rsid w:val="00B95D8C"/>
    <w:rsid w:val="00B964A0"/>
    <w:rsid w:val="00BA402F"/>
    <w:rsid w:val="00BA6284"/>
    <w:rsid w:val="00BB141B"/>
    <w:rsid w:val="00BB1EFC"/>
    <w:rsid w:val="00BB308A"/>
    <w:rsid w:val="00BB769C"/>
    <w:rsid w:val="00BB7D6F"/>
    <w:rsid w:val="00BC61D3"/>
    <w:rsid w:val="00BC737B"/>
    <w:rsid w:val="00BD08B8"/>
    <w:rsid w:val="00BD0BBF"/>
    <w:rsid w:val="00BD738C"/>
    <w:rsid w:val="00BE1D27"/>
    <w:rsid w:val="00BE4821"/>
    <w:rsid w:val="00BF3830"/>
    <w:rsid w:val="00BF6121"/>
    <w:rsid w:val="00C004BA"/>
    <w:rsid w:val="00C05C47"/>
    <w:rsid w:val="00C05CB7"/>
    <w:rsid w:val="00C212E5"/>
    <w:rsid w:val="00C25398"/>
    <w:rsid w:val="00C30481"/>
    <w:rsid w:val="00C30514"/>
    <w:rsid w:val="00C346AE"/>
    <w:rsid w:val="00C416BD"/>
    <w:rsid w:val="00C466BF"/>
    <w:rsid w:val="00C619A0"/>
    <w:rsid w:val="00C62E09"/>
    <w:rsid w:val="00C67B88"/>
    <w:rsid w:val="00C87F6B"/>
    <w:rsid w:val="00C92F01"/>
    <w:rsid w:val="00C955BB"/>
    <w:rsid w:val="00CA69B0"/>
    <w:rsid w:val="00CA7399"/>
    <w:rsid w:val="00CB03B8"/>
    <w:rsid w:val="00CB21DD"/>
    <w:rsid w:val="00CB4586"/>
    <w:rsid w:val="00CB74C9"/>
    <w:rsid w:val="00CC369E"/>
    <w:rsid w:val="00CD1993"/>
    <w:rsid w:val="00CD495C"/>
    <w:rsid w:val="00CD7455"/>
    <w:rsid w:val="00CE1B56"/>
    <w:rsid w:val="00CE305B"/>
    <w:rsid w:val="00D00F97"/>
    <w:rsid w:val="00D15E22"/>
    <w:rsid w:val="00D2744E"/>
    <w:rsid w:val="00D31CD2"/>
    <w:rsid w:val="00D36ACA"/>
    <w:rsid w:val="00D5142B"/>
    <w:rsid w:val="00D55883"/>
    <w:rsid w:val="00D60A9F"/>
    <w:rsid w:val="00D67ECD"/>
    <w:rsid w:val="00D71546"/>
    <w:rsid w:val="00D94B1F"/>
    <w:rsid w:val="00DA6302"/>
    <w:rsid w:val="00DA7A18"/>
    <w:rsid w:val="00DB0E4B"/>
    <w:rsid w:val="00DC083D"/>
    <w:rsid w:val="00DC2789"/>
    <w:rsid w:val="00DC7A25"/>
    <w:rsid w:val="00DE1D9B"/>
    <w:rsid w:val="00DE1ED9"/>
    <w:rsid w:val="00DF6A28"/>
    <w:rsid w:val="00E01CA7"/>
    <w:rsid w:val="00E11A1C"/>
    <w:rsid w:val="00E1689C"/>
    <w:rsid w:val="00E239C4"/>
    <w:rsid w:val="00E25A37"/>
    <w:rsid w:val="00E27BDB"/>
    <w:rsid w:val="00E43FAF"/>
    <w:rsid w:val="00E51FB7"/>
    <w:rsid w:val="00E52CCA"/>
    <w:rsid w:val="00E5415A"/>
    <w:rsid w:val="00E601E3"/>
    <w:rsid w:val="00E60906"/>
    <w:rsid w:val="00E64C5C"/>
    <w:rsid w:val="00E650D8"/>
    <w:rsid w:val="00E7142D"/>
    <w:rsid w:val="00E74AAB"/>
    <w:rsid w:val="00E777AD"/>
    <w:rsid w:val="00E8217B"/>
    <w:rsid w:val="00E92DB6"/>
    <w:rsid w:val="00E94E20"/>
    <w:rsid w:val="00EB025E"/>
    <w:rsid w:val="00EB752E"/>
    <w:rsid w:val="00EC1C93"/>
    <w:rsid w:val="00ED5A1F"/>
    <w:rsid w:val="00EE0C06"/>
    <w:rsid w:val="00EE20BF"/>
    <w:rsid w:val="00EE6DFD"/>
    <w:rsid w:val="00EF0683"/>
    <w:rsid w:val="00EF3CA6"/>
    <w:rsid w:val="00F00AB7"/>
    <w:rsid w:val="00F05FAA"/>
    <w:rsid w:val="00F215B4"/>
    <w:rsid w:val="00F2735C"/>
    <w:rsid w:val="00F338B0"/>
    <w:rsid w:val="00F36301"/>
    <w:rsid w:val="00F41180"/>
    <w:rsid w:val="00F443F7"/>
    <w:rsid w:val="00F60682"/>
    <w:rsid w:val="00F71155"/>
    <w:rsid w:val="00F741BB"/>
    <w:rsid w:val="00F86F95"/>
    <w:rsid w:val="00F92933"/>
    <w:rsid w:val="00F96889"/>
    <w:rsid w:val="00FA227B"/>
    <w:rsid w:val="00FB204A"/>
    <w:rsid w:val="00FC6204"/>
    <w:rsid w:val="00FD75B5"/>
    <w:rsid w:val="00FD75ED"/>
    <w:rsid w:val="00FE5D94"/>
    <w:rsid w:val="00FE751A"/>
    <w:rsid w:val="00FF2D5F"/>
    <w:rsid w:val="00FF5918"/>
    <w:rsid w:val="01645B82"/>
    <w:rsid w:val="01942E22"/>
    <w:rsid w:val="03002BE3"/>
    <w:rsid w:val="0358AC34"/>
    <w:rsid w:val="03ABF148"/>
    <w:rsid w:val="04BA8819"/>
    <w:rsid w:val="051F3F60"/>
    <w:rsid w:val="052DC178"/>
    <w:rsid w:val="0537A73C"/>
    <w:rsid w:val="059D92C5"/>
    <w:rsid w:val="060A544C"/>
    <w:rsid w:val="0645B62D"/>
    <w:rsid w:val="07694432"/>
    <w:rsid w:val="10880358"/>
    <w:rsid w:val="110064D5"/>
    <w:rsid w:val="181455DA"/>
    <w:rsid w:val="195AC956"/>
    <w:rsid w:val="19911524"/>
    <w:rsid w:val="1AD156EA"/>
    <w:rsid w:val="1D2B8EFC"/>
    <w:rsid w:val="1F0756E7"/>
    <w:rsid w:val="2035336B"/>
    <w:rsid w:val="231A6F2D"/>
    <w:rsid w:val="26052B9F"/>
    <w:rsid w:val="27D07403"/>
    <w:rsid w:val="281DD254"/>
    <w:rsid w:val="29AC7227"/>
    <w:rsid w:val="2A116812"/>
    <w:rsid w:val="2DFB2900"/>
    <w:rsid w:val="3339255D"/>
    <w:rsid w:val="346254ED"/>
    <w:rsid w:val="371C22CD"/>
    <w:rsid w:val="37C61A5D"/>
    <w:rsid w:val="3B6F63FE"/>
    <w:rsid w:val="3CD5E67E"/>
    <w:rsid w:val="3D0189A1"/>
    <w:rsid w:val="3D0CE4AE"/>
    <w:rsid w:val="3D2BCA3D"/>
    <w:rsid w:val="40A7E0F9"/>
    <w:rsid w:val="43CCDD61"/>
    <w:rsid w:val="46A2BAF7"/>
    <w:rsid w:val="495CE1A9"/>
    <w:rsid w:val="5171776F"/>
    <w:rsid w:val="5483F419"/>
    <w:rsid w:val="5B516411"/>
    <w:rsid w:val="5D9EEAC9"/>
    <w:rsid w:val="5E11AE02"/>
    <w:rsid w:val="66B86ADF"/>
    <w:rsid w:val="68BA26C9"/>
    <w:rsid w:val="6E3273AC"/>
    <w:rsid w:val="6EA401FD"/>
    <w:rsid w:val="72E20FFA"/>
    <w:rsid w:val="72FC9947"/>
    <w:rsid w:val="73E9F87F"/>
    <w:rsid w:val="776EC4C1"/>
    <w:rsid w:val="7792A38B"/>
    <w:rsid w:val="7AFF4F33"/>
    <w:rsid w:val="7B833652"/>
    <w:rsid w:val="7D5080FF"/>
    <w:rsid w:val="7DD73D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B170741"/>
  <w15:chartTrackingRefBased/>
  <w15:docId w15:val="{8DE5FC06-E877-44A9-96C7-DBB1E8A7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customStyle="1" w:styleId="CommentTextChar">
    <w:name w:val="Comment Text Char"/>
    <w:link w:val="CommentText"/>
    <w:semiHidden/>
    <w:rsid w:val="00213F25"/>
    <w:rPr>
      <w:rFonts w:ascii="Arial" w:hAnsi="Arial"/>
      <w:position w:val="2"/>
      <w:lang w:eastAsia="en-US"/>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clauseindent">
    <w:name w:val="clauseindent"/>
    <w:basedOn w:val="Normal"/>
    <w:rsid w:val="00213F25"/>
    <w:pPr>
      <w:spacing w:line="240" w:lineRule="auto"/>
      <w:ind w:left="851"/>
      <w:jc w:val="left"/>
    </w:pPr>
    <w:rPr>
      <w:rFonts w:ascii="Garamond MT" w:hAnsi="Garamond MT"/>
      <w:sz w:val="24"/>
    </w:rPr>
  </w:style>
  <w:style w:type="paragraph" w:customStyle="1" w:styleId="Zhanging">
    <w:name w:val="Z_hanging"/>
    <w:aliases w:val="hm"/>
    <w:basedOn w:val="Normal"/>
    <w:rsid w:val="00213F25"/>
    <w:pPr>
      <w:autoSpaceDE w:val="0"/>
      <w:autoSpaceDN w:val="0"/>
      <w:adjustRightInd w:val="0"/>
      <w:spacing w:line="240" w:lineRule="auto"/>
      <w:ind w:left="851" w:hanging="851"/>
      <w:jc w:val="left"/>
    </w:pPr>
    <w:rPr>
      <w:rFonts w:ascii="Times New Roman" w:hAnsi="Times New Roman"/>
      <w:sz w:val="22"/>
      <w:szCs w:val="22"/>
    </w:rPr>
  </w:style>
  <w:style w:type="paragraph" w:customStyle="1" w:styleId="Zhanging1">
    <w:name w:val="Z_hanging_1"/>
    <w:aliases w:val="h1"/>
    <w:basedOn w:val="Normal"/>
    <w:rsid w:val="00213F25"/>
    <w:pPr>
      <w:tabs>
        <w:tab w:val="left" w:pos="1700"/>
      </w:tabs>
      <w:autoSpaceDE w:val="0"/>
      <w:autoSpaceDN w:val="0"/>
      <w:adjustRightInd w:val="0"/>
      <w:spacing w:line="240" w:lineRule="auto"/>
      <w:ind w:left="1702" w:hanging="851"/>
      <w:jc w:val="left"/>
    </w:pPr>
    <w:rPr>
      <w:rFonts w:ascii="Times New Roman" w:hAnsi="Times New Roman"/>
      <w:sz w:val="22"/>
      <w:szCs w:val="22"/>
    </w:rPr>
  </w:style>
  <w:style w:type="character" w:styleId="CommentReference">
    <w:name w:val="annotation reference"/>
    <w:rsid w:val="00213F25"/>
    <w:rPr>
      <w:sz w:val="16"/>
      <w:szCs w:val="16"/>
    </w:rPr>
  </w:style>
  <w:style w:type="paragraph" w:styleId="CommentSubject">
    <w:name w:val="annotation subject"/>
    <w:basedOn w:val="CommentText"/>
    <w:next w:val="CommentText"/>
    <w:link w:val="CommentSubjectChar"/>
    <w:rsid w:val="00213F25"/>
    <w:rPr>
      <w:b/>
      <w:bCs/>
      <w:position w:val="0"/>
    </w:rPr>
  </w:style>
  <w:style w:type="character" w:customStyle="1" w:styleId="CommentSubjectChar">
    <w:name w:val="Comment Subject Char"/>
    <w:link w:val="CommentSubject"/>
    <w:rsid w:val="00213F25"/>
    <w:rPr>
      <w:rFonts w:ascii="Arial" w:hAnsi="Arial"/>
      <w:position w:val="2"/>
      <w:lang w:eastAsia="en-US"/>
    </w:rPr>
  </w:style>
  <w:style w:type="paragraph" w:styleId="Revision">
    <w:name w:val="Revision"/>
    <w:hidden/>
    <w:uiPriority w:val="99"/>
    <w:semiHidden/>
    <w:rsid w:val="00060C23"/>
    <w:rPr>
      <w:rFonts w:ascii="Arial" w:hAnsi="Arial"/>
      <w:lang w:eastAsia="en-US"/>
    </w:rPr>
  </w:style>
  <w:style w:type="character" w:customStyle="1" w:styleId="ui-provider">
    <w:name w:val="ui-provider"/>
    <w:basedOn w:val="DefaultParagraphFont"/>
    <w:rsid w:val="00967697"/>
  </w:style>
  <w:style w:type="character" w:styleId="Hyperlink">
    <w:name w:val="Hyperlink"/>
    <w:basedOn w:val="DefaultParagraphFont"/>
    <w:rsid w:val="002241EF"/>
    <w:rPr>
      <w:color w:val="0563C1" w:themeColor="hyperlink"/>
      <w:u w:val="single"/>
    </w:rPr>
  </w:style>
  <w:style w:type="character" w:styleId="UnresolvedMention">
    <w:name w:val="Unresolved Mention"/>
    <w:basedOn w:val="DefaultParagraphFont"/>
    <w:uiPriority w:val="99"/>
    <w:semiHidden/>
    <w:unhideWhenUsed/>
    <w:rsid w:val="002241EF"/>
    <w:rPr>
      <w:color w:val="605E5C"/>
      <w:shd w:val="clear" w:color="auto" w:fill="E1DFDD"/>
    </w:rPr>
  </w:style>
  <w:style w:type="character" w:styleId="FollowedHyperlink">
    <w:name w:val="FollowedHyperlink"/>
    <w:basedOn w:val="DefaultParagraphFont"/>
    <w:rsid w:val="00273B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0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D5592D-AC74-4EDE-9B56-D42537E438E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766FD285-F559-4EF4-9423-3BA07BA82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8D7D6D-AC5E-4959-BC8F-FE815560CC7B}">
  <ds:schemaRefs>
    <ds:schemaRef ds:uri="http://schemas.openxmlformats.org/officeDocument/2006/bibliography"/>
  </ds:schemaRefs>
</ds:datastoreItem>
</file>

<file path=customXml/itemProps4.xml><?xml version="1.0" encoding="utf-8"?>
<ds:datastoreItem xmlns:ds="http://schemas.openxmlformats.org/officeDocument/2006/customXml" ds:itemID="{804ED2B8-E4F2-4D1D-8153-6F0E6DCDF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53</Pages>
  <Words>19861</Words>
  <Characters>105021</Characters>
  <Application>Microsoft Office Word</Application>
  <DocSecurity>0</DocSecurity>
  <Lines>875</Lines>
  <Paragraphs>249</Paragraphs>
  <ScaleCrop>false</ScaleCrop>
  <Manager/>
  <Company/>
  <LinksUpToDate>false</LinksUpToDate>
  <CharactersWithSpaces>124633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9_version 10_CM092 01 December 2023</dc:title>
  <dc:subject/>
  <dc:creator>Walker (ESO), Lurrentia</dc:creator>
  <cp:keywords/>
  <dc:description/>
  <cp:lastModifiedBy>ESO Code Admin</cp:lastModifiedBy>
  <cp:revision>37</cp:revision>
  <cp:lastPrinted>2022-06-30T10:10:00Z</cp:lastPrinted>
  <dcterms:created xsi:type="dcterms:W3CDTF">2024-02-20T13:19:00Z</dcterms:created>
  <dcterms:modified xsi:type="dcterms:W3CDTF">2024-02-21T19:36:00Z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y fmtid="{D5CDD505-2E9C-101B-9397-08002B2CF9AE}" pid="7" name="MSIP_Label_a4200942-dd40-4530-96b6-ebe359e8009d_Enabled">
    <vt:lpwstr>true</vt:lpwstr>
  </property>
  <property fmtid="{D5CDD505-2E9C-101B-9397-08002B2CF9AE}" pid="8" name="MSIP_Label_a4200942-dd40-4530-96b6-ebe359e8009d_SetDate">
    <vt:lpwstr>2024-01-23T16:14:59Z</vt:lpwstr>
  </property>
  <property fmtid="{D5CDD505-2E9C-101B-9397-08002B2CF9AE}" pid="9" name="MSIP_Label_a4200942-dd40-4530-96b6-ebe359e8009d_Method">
    <vt:lpwstr>Privileged</vt:lpwstr>
  </property>
  <property fmtid="{D5CDD505-2E9C-101B-9397-08002B2CF9AE}" pid="10" name="MSIP_Label_a4200942-dd40-4530-96b6-ebe359e8009d_Name">
    <vt:lpwstr>a4200942-dd40-4530-96b6-ebe359e8009d</vt:lpwstr>
  </property>
  <property fmtid="{D5CDD505-2E9C-101B-9397-08002B2CF9AE}" pid="11" name="MSIP_Label_a4200942-dd40-4530-96b6-ebe359e8009d_SiteId">
    <vt:lpwstr>953b0f83-1ce6-45c3-82c9-1d847e372339</vt:lpwstr>
  </property>
  <property fmtid="{D5CDD505-2E9C-101B-9397-08002B2CF9AE}" pid="12" name="MSIP_Label_a4200942-dd40-4530-96b6-ebe359e8009d_ActionId">
    <vt:lpwstr>00de321f-1e2c-42a7-9191-4f0cb1098841</vt:lpwstr>
  </property>
  <property fmtid="{D5CDD505-2E9C-101B-9397-08002B2CF9AE}" pid="13" name="MSIP_Label_a4200942-dd40-4530-96b6-ebe359e8009d_ContentBits">
    <vt:lpwstr>0</vt:lpwstr>
  </property>
</Properties>
</file>